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9DB54" w14:textId="77777777" w:rsidR="001C1C68" w:rsidRDefault="001C1C68" w:rsidP="000C1E31">
      <w:pPr>
        <w:widowControl w:val="0"/>
        <w:jc w:val="center"/>
        <w:rPr>
          <w:rFonts w:asciiTheme="minorHAnsi" w:hAnsiTheme="minorHAnsi" w:cstheme="minorHAnsi"/>
          <w:b/>
          <w:bCs/>
          <w:kern w:val="1"/>
          <w:sz w:val="44"/>
          <w:szCs w:val="44"/>
        </w:rPr>
      </w:pPr>
    </w:p>
    <w:p w14:paraId="06F29595" w14:textId="31BFEDFD" w:rsidR="000C1E31" w:rsidRPr="00F54C04" w:rsidRDefault="00956548" w:rsidP="000C1E31">
      <w:pPr>
        <w:widowControl w:val="0"/>
        <w:jc w:val="center"/>
        <w:rPr>
          <w:rFonts w:asciiTheme="minorHAnsi" w:hAnsiTheme="minorHAnsi" w:cstheme="minorHAnsi"/>
          <w:snapToGrid w:val="0"/>
          <w:sz w:val="22"/>
          <w:szCs w:val="22"/>
          <w:lang w:eastAsia="cs-CZ"/>
        </w:rPr>
      </w:pPr>
      <w:r w:rsidRPr="00956548">
        <w:rPr>
          <w:rFonts w:asciiTheme="minorHAnsi" w:hAnsiTheme="minorHAnsi" w:cstheme="minorHAnsi"/>
          <w:b/>
          <w:bCs/>
          <w:kern w:val="1"/>
          <w:sz w:val="44"/>
          <w:szCs w:val="44"/>
        </w:rPr>
        <w:t>S M L O U V A   O   D Í L O</w:t>
      </w:r>
    </w:p>
    <w:p w14:paraId="23612C0E" w14:textId="77777777" w:rsidR="006E34CF" w:rsidRPr="00F54C04" w:rsidRDefault="006E34CF" w:rsidP="00F067FE">
      <w:pPr>
        <w:ind w:right="567"/>
        <w:jc w:val="both"/>
        <w:rPr>
          <w:rFonts w:asciiTheme="minorHAnsi" w:hAnsiTheme="minorHAnsi" w:cstheme="minorHAnsi"/>
          <w:sz w:val="22"/>
          <w:szCs w:val="22"/>
        </w:rPr>
      </w:pPr>
    </w:p>
    <w:p w14:paraId="61E3CE08" w14:textId="77777777" w:rsidR="00C0295E" w:rsidRPr="00F54C04" w:rsidRDefault="006E34CF" w:rsidP="00BC6D72">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14:paraId="7B63E48A" w14:textId="77777777" w:rsidR="00737069" w:rsidRPr="00F54C04" w:rsidRDefault="00737069" w:rsidP="00F067FE">
      <w:pPr>
        <w:jc w:val="both"/>
        <w:rPr>
          <w:rFonts w:asciiTheme="minorHAnsi" w:hAnsiTheme="minorHAnsi" w:cstheme="minorHAnsi"/>
          <w:sz w:val="22"/>
          <w:szCs w:val="22"/>
          <w:lang w:eastAsia="cs-CZ"/>
        </w:rPr>
      </w:pPr>
    </w:p>
    <w:p w14:paraId="424387F4" w14:textId="77777777" w:rsidR="009E54B8" w:rsidRPr="001C1C68" w:rsidRDefault="0035697D" w:rsidP="000C1E31">
      <w:pPr>
        <w:keepNext/>
        <w:jc w:val="center"/>
        <w:rPr>
          <w:rFonts w:asciiTheme="minorHAnsi" w:hAnsiTheme="minorHAnsi" w:cstheme="minorHAnsi"/>
          <w:b/>
        </w:rPr>
      </w:pPr>
      <w:r w:rsidRPr="001C1C68">
        <w:rPr>
          <w:rFonts w:asciiTheme="minorHAnsi" w:hAnsiTheme="minorHAnsi" w:cstheme="minorHAnsi"/>
          <w:b/>
        </w:rPr>
        <w:t>Článek I.</w:t>
      </w:r>
    </w:p>
    <w:p w14:paraId="33C3855E" w14:textId="77777777" w:rsidR="008946C4" w:rsidRPr="001C1C68" w:rsidRDefault="009E54B8" w:rsidP="000C1E31">
      <w:pPr>
        <w:pStyle w:val="Nadpis2"/>
        <w:numPr>
          <w:ilvl w:val="0"/>
          <w:numId w:val="0"/>
        </w:numPr>
        <w:spacing w:after="240"/>
        <w:ind w:left="578" w:hanging="578"/>
        <w:rPr>
          <w:rFonts w:asciiTheme="minorHAnsi" w:hAnsiTheme="minorHAnsi" w:cstheme="minorHAnsi"/>
        </w:rPr>
      </w:pPr>
      <w:r w:rsidRPr="001C1C68">
        <w:rPr>
          <w:rFonts w:asciiTheme="minorHAnsi" w:hAnsiTheme="minorHAnsi" w:cstheme="minorHAnsi"/>
        </w:rPr>
        <w:t>Smluvní strany</w:t>
      </w:r>
    </w:p>
    <w:p w14:paraId="6EE025F0" w14:textId="2E8A0DAD" w:rsidR="00956548" w:rsidRPr="001C1C68" w:rsidRDefault="00956548" w:rsidP="00956548">
      <w:pPr>
        <w:spacing w:before="120" w:after="120"/>
        <w:rPr>
          <w:rFonts w:asciiTheme="minorHAnsi" w:hAnsiTheme="minorHAnsi" w:cstheme="minorHAnsi"/>
          <w:b/>
          <w:lang w:eastAsia="cs-CZ"/>
        </w:rPr>
      </w:pPr>
      <w:r w:rsidRPr="001C1C68">
        <w:rPr>
          <w:rFonts w:asciiTheme="minorHAnsi" w:hAnsiTheme="minorHAnsi" w:cstheme="minorHAnsi"/>
          <w:b/>
          <w:lang w:eastAsia="cs-CZ"/>
        </w:rPr>
        <w:t>Objednatel:</w:t>
      </w:r>
      <w:r w:rsidRPr="001C1C68">
        <w:rPr>
          <w:rFonts w:asciiTheme="minorHAnsi" w:hAnsiTheme="minorHAnsi" w:cstheme="minorHAnsi"/>
          <w:b/>
          <w:lang w:eastAsia="cs-CZ"/>
        </w:rPr>
        <w:tab/>
      </w:r>
      <w:r w:rsidRPr="001C1C68">
        <w:rPr>
          <w:rFonts w:asciiTheme="minorHAnsi" w:hAnsiTheme="minorHAnsi" w:cstheme="minorHAnsi"/>
          <w:b/>
          <w:lang w:eastAsia="cs-CZ"/>
        </w:rPr>
        <w:tab/>
      </w:r>
      <w:r w:rsidR="00CA29A9" w:rsidRPr="001C1C68">
        <w:rPr>
          <w:rFonts w:asciiTheme="minorHAnsi" w:hAnsiTheme="minorHAnsi" w:cstheme="minorHAnsi"/>
          <w:b/>
          <w:snapToGrid w:val="0"/>
          <w:color w:val="000000"/>
          <w:lang w:eastAsia="cs-CZ"/>
        </w:rPr>
        <w:t xml:space="preserve">Město </w:t>
      </w:r>
      <w:r w:rsidR="00BC74A3" w:rsidRPr="001C1C68">
        <w:rPr>
          <w:rFonts w:asciiTheme="minorHAnsi" w:hAnsiTheme="minorHAnsi" w:cstheme="minorHAnsi"/>
          <w:b/>
          <w:snapToGrid w:val="0"/>
          <w:color w:val="000000"/>
          <w:lang w:eastAsia="cs-CZ"/>
        </w:rPr>
        <w:t>Světlá nad Sázavou</w:t>
      </w:r>
    </w:p>
    <w:p w14:paraId="281C4A45" w14:textId="13403B77" w:rsidR="00956548" w:rsidRPr="001C1C68" w:rsidRDefault="00956548" w:rsidP="00956548">
      <w:pPr>
        <w:spacing w:before="120" w:after="120"/>
        <w:rPr>
          <w:rFonts w:asciiTheme="minorHAnsi" w:hAnsiTheme="minorHAnsi" w:cstheme="minorHAnsi"/>
          <w:lang w:eastAsia="cs-CZ"/>
        </w:rPr>
      </w:pPr>
      <w:r w:rsidRPr="001C1C68">
        <w:rPr>
          <w:rFonts w:asciiTheme="minorHAnsi" w:hAnsiTheme="minorHAnsi" w:cstheme="minorHAnsi"/>
          <w:lang w:eastAsia="cs-CZ"/>
        </w:rPr>
        <w:t xml:space="preserve">se sídlem: </w:t>
      </w:r>
      <w:r w:rsidRPr="001C1C68">
        <w:rPr>
          <w:rFonts w:asciiTheme="minorHAnsi" w:hAnsiTheme="minorHAnsi" w:cstheme="minorHAnsi"/>
          <w:lang w:eastAsia="cs-CZ"/>
        </w:rPr>
        <w:tab/>
      </w:r>
      <w:r w:rsidRPr="001C1C68">
        <w:rPr>
          <w:rFonts w:asciiTheme="minorHAnsi" w:hAnsiTheme="minorHAnsi" w:cstheme="minorHAnsi"/>
          <w:lang w:eastAsia="cs-CZ"/>
        </w:rPr>
        <w:tab/>
      </w:r>
      <w:r w:rsidR="00684A03" w:rsidRPr="001C1C68">
        <w:rPr>
          <w:rFonts w:asciiTheme="minorHAnsi" w:hAnsiTheme="minorHAnsi" w:cstheme="minorHAnsi"/>
          <w:lang w:eastAsia="cs-CZ"/>
        </w:rPr>
        <w:t>n</w:t>
      </w:r>
      <w:r w:rsidR="00BC74A3" w:rsidRPr="001C1C68">
        <w:rPr>
          <w:rFonts w:asciiTheme="minorHAnsi" w:hAnsiTheme="minorHAnsi" w:cstheme="minorHAnsi"/>
          <w:lang w:eastAsia="cs-CZ"/>
        </w:rPr>
        <w:t>áměstí Trčků z Lípy 18, 582 91 Světlá nad Sázavou</w:t>
      </w:r>
    </w:p>
    <w:p w14:paraId="6CA51341" w14:textId="41CC23F9" w:rsidR="004B2D99" w:rsidRPr="001C1C68" w:rsidRDefault="00956548" w:rsidP="00956548">
      <w:pPr>
        <w:spacing w:before="120" w:after="120"/>
        <w:rPr>
          <w:rFonts w:asciiTheme="minorHAnsi" w:hAnsiTheme="minorHAnsi" w:cstheme="minorHAnsi"/>
          <w:b/>
          <w:bCs/>
          <w:lang w:eastAsia="cs-CZ"/>
        </w:rPr>
      </w:pPr>
      <w:r w:rsidRPr="001C1C68">
        <w:rPr>
          <w:rFonts w:asciiTheme="minorHAnsi" w:hAnsiTheme="minorHAnsi" w:cstheme="minorHAnsi"/>
          <w:b/>
          <w:bCs/>
          <w:lang w:eastAsia="cs-CZ"/>
        </w:rPr>
        <w:t xml:space="preserve">zastoupený: </w:t>
      </w:r>
      <w:r w:rsidRPr="001C1C68">
        <w:rPr>
          <w:rFonts w:asciiTheme="minorHAnsi" w:hAnsiTheme="minorHAnsi" w:cstheme="minorHAnsi"/>
          <w:b/>
          <w:bCs/>
          <w:lang w:eastAsia="cs-CZ"/>
        </w:rPr>
        <w:tab/>
      </w:r>
      <w:r w:rsidRPr="001C1C68">
        <w:rPr>
          <w:rFonts w:asciiTheme="minorHAnsi" w:hAnsiTheme="minorHAnsi" w:cstheme="minorHAnsi"/>
          <w:b/>
          <w:bCs/>
          <w:lang w:eastAsia="cs-CZ"/>
        </w:rPr>
        <w:tab/>
      </w:r>
      <w:r w:rsidR="00A475EB" w:rsidRPr="001C1C68">
        <w:rPr>
          <w:rFonts w:asciiTheme="minorHAnsi" w:hAnsiTheme="minorHAnsi" w:cstheme="minorHAnsi"/>
          <w:b/>
        </w:rPr>
        <w:t>Ing. Františkem Aubrechtem</w:t>
      </w:r>
      <w:r w:rsidR="004B2D99" w:rsidRPr="001C1C68">
        <w:rPr>
          <w:rFonts w:asciiTheme="minorHAnsi" w:hAnsiTheme="minorHAnsi" w:cstheme="minorHAnsi"/>
          <w:b/>
          <w:bCs/>
          <w:lang w:eastAsia="cs-CZ"/>
        </w:rPr>
        <w:t xml:space="preserve">, starostou </w:t>
      </w:r>
    </w:p>
    <w:p w14:paraId="06BFE249" w14:textId="441F937E" w:rsidR="00956548" w:rsidRPr="001C1C68" w:rsidRDefault="00956548" w:rsidP="00956548">
      <w:pPr>
        <w:spacing w:before="120" w:after="120"/>
        <w:jc w:val="both"/>
        <w:outlineLvl w:val="1"/>
        <w:rPr>
          <w:rFonts w:asciiTheme="minorHAnsi" w:hAnsiTheme="minorHAnsi" w:cstheme="minorHAnsi"/>
          <w:lang w:eastAsia="cs-CZ"/>
        </w:rPr>
      </w:pPr>
      <w:r w:rsidRPr="001C1C68">
        <w:rPr>
          <w:rFonts w:asciiTheme="minorHAnsi" w:hAnsiTheme="minorHAnsi" w:cstheme="minorHAnsi"/>
          <w:lang w:eastAsia="cs-CZ"/>
        </w:rPr>
        <w:t>IČO:</w:t>
      </w:r>
      <w:r w:rsidRPr="001C1C68">
        <w:rPr>
          <w:rFonts w:asciiTheme="minorHAnsi" w:hAnsiTheme="minorHAnsi" w:cstheme="minorHAnsi"/>
          <w:lang w:eastAsia="cs-CZ"/>
        </w:rPr>
        <w:tab/>
      </w:r>
      <w:r w:rsidRPr="001C1C68">
        <w:rPr>
          <w:rFonts w:asciiTheme="minorHAnsi" w:hAnsiTheme="minorHAnsi" w:cstheme="minorHAnsi"/>
          <w:lang w:eastAsia="cs-CZ"/>
        </w:rPr>
        <w:tab/>
      </w:r>
      <w:r w:rsidRPr="001C1C68">
        <w:rPr>
          <w:rFonts w:asciiTheme="minorHAnsi" w:hAnsiTheme="minorHAnsi" w:cstheme="minorHAnsi"/>
          <w:lang w:eastAsia="cs-CZ"/>
        </w:rPr>
        <w:tab/>
      </w:r>
      <w:r w:rsidR="00BC74A3" w:rsidRPr="001C1C68">
        <w:rPr>
          <w:rFonts w:asciiTheme="minorHAnsi" w:hAnsiTheme="minorHAnsi" w:cstheme="minorHAnsi"/>
          <w:lang w:eastAsia="cs-CZ"/>
        </w:rPr>
        <w:t>00268321</w:t>
      </w:r>
    </w:p>
    <w:p w14:paraId="0A58B070" w14:textId="5A335079" w:rsidR="00956548" w:rsidRPr="001C1C68" w:rsidRDefault="00956548" w:rsidP="00956548">
      <w:pPr>
        <w:spacing w:before="120" w:after="120"/>
        <w:jc w:val="both"/>
        <w:outlineLvl w:val="1"/>
        <w:rPr>
          <w:rFonts w:asciiTheme="minorHAnsi" w:hAnsiTheme="minorHAnsi" w:cstheme="minorHAnsi"/>
          <w:lang w:eastAsia="cs-CZ"/>
        </w:rPr>
      </w:pPr>
      <w:r w:rsidRPr="001C1C68">
        <w:rPr>
          <w:rFonts w:asciiTheme="minorHAnsi" w:hAnsiTheme="minorHAnsi" w:cstheme="minorHAnsi"/>
          <w:lang w:eastAsia="cs-CZ"/>
        </w:rPr>
        <w:t>DIČ:</w:t>
      </w:r>
      <w:r w:rsidRPr="001C1C68">
        <w:rPr>
          <w:rFonts w:asciiTheme="minorHAnsi" w:hAnsiTheme="minorHAnsi" w:cstheme="minorHAnsi"/>
          <w:lang w:eastAsia="cs-CZ"/>
        </w:rPr>
        <w:tab/>
      </w:r>
      <w:r w:rsidRPr="001C1C68">
        <w:rPr>
          <w:rFonts w:asciiTheme="minorHAnsi" w:hAnsiTheme="minorHAnsi" w:cstheme="minorHAnsi"/>
          <w:lang w:eastAsia="cs-CZ"/>
        </w:rPr>
        <w:tab/>
      </w:r>
      <w:r w:rsidRPr="001C1C68">
        <w:rPr>
          <w:rFonts w:asciiTheme="minorHAnsi" w:hAnsiTheme="minorHAnsi" w:cstheme="minorHAnsi"/>
          <w:lang w:eastAsia="cs-CZ"/>
        </w:rPr>
        <w:tab/>
        <w:t>CZ</w:t>
      </w:r>
      <w:r w:rsidR="00BC74A3" w:rsidRPr="001C1C68">
        <w:rPr>
          <w:rFonts w:asciiTheme="minorHAnsi" w:hAnsiTheme="minorHAnsi" w:cstheme="minorHAnsi"/>
          <w:lang w:eastAsia="cs-CZ"/>
        </w:rPr>
        <w:t>00268321</w:t>
      </w:r>
    </w:p>
    <w:p w14:paraId="077568B8" w14:textId="77777777" w:rsidR="00956548" w:rsidRPr="001C1C68" w:rsidRDefault="00956548" w:rsidP="00956548">
      <w:pPr>
        <w:spacing w:before="120" w:after="120"/>
        <w:rPr>
          <w:rFonts w:asciiTheme="minorHAnsi" w:eastAsia="Arial Unicode MS" w:hAnsiTheme="minorHAnsi" w:cstheme="minorHAnsi"/>
          <w:lang w:eastAsia="cs-CZ"/>
        </w:rPr>
      </w:pPr>
      <w:r w:rsidRPr="001C1C68">
        <w:rPr>
          <w:rFonts w:asciiTheme="minorHAnsi" w:eastAsia="Arial Unicode MS" w:hAnsiTheme="minorHAnsi" w:cstheme="minorHAnsi"/>
          <w:lang w:eastAsia="cs-CZ"/>
        </w:rPr>
        <w:t>Zřizovatel:</w:t>
      </w:r>
      <w:r w:rsidRPr="001C1C68">
        <w:rPr>
          <w:rFonts w:asciiTheme="minorHAnsi" w:eastAsia="Arial Unicode MS" w:hAnsiTheme="minorHAnsi" w:cstheme="minorHAnsi"/>
          <w:lang w:eastAsia="cs-CZ"/>
        </w:rPr>
        <w:tab/>
      </w:r>
      <w:r w:rsidRPr="001C1C68">
        <w:rPr>
          <w:rFonts w:asciiTheme="minorHAnsi" w:eastAsia="Arial Unicode MS" w:hAnsiTheme="minorHAnsi" w:cstheme="minorHAnsi"/>
          <w:lang w:eastAsia="cs-CZ"/>
        </w:rPr>
        <w:tab/>
        <w:t>Kraj Vysočina</w:t>
      </w:r>
    </w:p>
    <w:p w14:paraId="3E3F1EE1" w14:textId="77777777" w:rsidR="00956548" w:rsidRPr="001C1C68" w:rsidRDefault="00956548" w:rsidP="00956548">
      <w:pPr>
        <w:spacing w:before="120" w:after="120"/>
        <w:rPr>
          <w:rFonts w:asciiTheme="minorHAnsi" w:hAnsiTheme="minorHAnsi" w:cstheme="minorHAnsi"/>
          <w:lang w:eastAsia="cs-CZ"/>
        </w:rPr>
      </w:pPr>
      <w:r w:rsidRPr="001C1C68">
        <w:rPr>
          <w:rFonts w:asciiTheme="minorHAnsi" w:hAnsiTheme="minorHAnsi" w:cstheme="minorHAnsi"/>
          <w:lang w:eastAsia="cs-CZ"/>
        </w:rPr>
        <w:t>(dále jen „Objednatel“)</w:t>
      </w:r>
    </w:p>
    <w:p w14:paraId="169074E2" w14:textId="77777777" w:rsidR="00956548" w:rsidRPr="001C1C68" w:rsidRDefault="00956548" w:rsidP="00956548">
      <w:pPr>
        <w:spacing w:before="120" w:after="120"/>
        <w:rPr>
          <w:rFonts w:asciiTheme="minorHAnsi" w:hAnsiTheme="minorHAnsi" w:cstheme="minorHAnsi"/>
          <w:b/>
          <w:lang w:eastAsia="cs-CZ"/>
        </w:rPr>
      </w:pPr>
    </w:p>
    <w:p w14:paraId="3EE0BF18" w14:textId="77777777" w:rsidR="00956548" w:rsidRPr="001C1C68" w:rsidRDefault="00956548" w:rsidP="00956548">
      <w:pPr>
        <w:spacing w:before="120" w:after="120"/>
        <w:rPr>
          <w:rFonts w:asciiTheme="minorHAnsi" w:hAnsiTheme="minorHAnsi" w:cstheme="minorHAnsi"/>
          <w:b/>
          <w:lang w:eastAsia="cs-CZ"/>
        </w:rPr>
      </w:pPr>
      <w:r w:rsidRPr="001C1C68">
        <w:rPr>
          <w:rFonts w:asciiTheme="minorHAnsi" w:hAnsiTheme="minorHAnsi" w:cstheme="minorHAnsi"/>
          <w:b/>
          <w:lang w:eastAsia="cs-CZ"/>
        </w:rPr>
        <w:t>a</w:t>
      </w:r>
    </w:p>
    <w:p w14:paraId="4F0FD003" w14:textId="77777777" w:rsidR="00956548" w:rsidRPr="001C1C68" w:rsidRDefault="00956548" w:rsidP="00956548">
      <w:pPr>
        <w:spacing w:before="120" w:after="120"/>
        <w:rPr>
          <w:rFonts w:asciiTheme="minorHAnsi" w:hAnsiTheme="minorHAnsi" w:cstheme="minorHAnsi"/>
          <w:b/>
          <w:lang w:eastAsia="cs-CZ"/>
        </w:rPr>
      </w:pPr>
    </w:p>
    <w:p w14:paraId="2CABEA31" w14:textId="77777777" w:rsidR="00956548" w:rsidRPr="001C1C68" w:rsidRDefault="00956548" w:rsidP="00956548">
      <w:pPr>
        <w:spacing w:before="120" w:after="120"/>
        <w:rPr>
          <w:rFonts w:asciiTheme="minorHAnsi" w:hAnsiTheme="minorHAnsi" w:cstheme="minorHAnsi"/>
          <w:b/>
          <w:lang w:eastAsia="cs-CZ"/>
        </w:rPr>
      </w:pPr>
      <w:r w:rsidRPr="001C1C68">
        <w:rPr>
          <w:rFonts w:asciiTheme="minorHAnsi" w:hAnsiTheme="minorHAnsi" w:cstheme="minorHAnsi"/>
          <w:b/>
          <w:lang w:eastAsia="cs-CZ"/>
        </w:rPr>
        <w:t>Zhotovitel:</w:t>
      </w:r>
      <w:r w:rsidRPr="001C1C68">
        <w:rPr>
          <w:rFonts w:asciiTheme="minorHAnsi" w:hAnsiTheme="minorHAnsi" w:cstheme="minorHAnsi"/>
          <w:b/>
          <w:lang w:eastAsia="cs-CZ"/>
        </w:rPr>
        <w:tab/>
      </w:r>
      <w:r w:rsidRPr="001C1C68">
        <w:rPr>
          <w:rFonts w:asciiTheme="minorHAnsi" w:hAnsiTheme="minorHAnsi" w:cstheme="minorHAnsi"/>
          <w:b/>
          <w:lang w:eastAsia="cs-CZ"/>
        </w:rPr>
        <w:tab/>
      </w:r>
      <w:r w:rsidRPr="001C1C68">
        <w:rPr>
          <w:rFonts w:asciiTheme="minorHAnsi" w:hAnsiTheme="minorHAnsi" w:cstheme="minorHAnsi"/>
          <w:b/>
          <w:highlight w:val="lightGray"/>
          <w:lang w:eastAsia="cs-CZ"/>
        </w:rPr>
        <w:t>..........................................................…………</w:t>
      </w:r>
    </w:p>
    <w:p w14:paraId="5A44313E" w14:textId="77777777" w:rsidR="00956548" w:rsidRPr="001C1C68" w:rsidRDefault="00956548" w:rsidP="00956548">
      <w:pPr>
        <w:spacing w:before="120" w:after="120"/>
        <w:rPr>
          <w:rFonts w:asciiTheme="minorHAnsi" w:hAnsiTheme="minorHAnsi" w:cstheme="minorHAnsi"/>
          <w:b/>
          <w:lang w:eastAsia="cs-CZ"/>
        </w:rPr>
      </w:pPr>
      <w:r w:rsidRPr="001C1C68">
        <w:rPr>
          <w:rFonts w:asciiTheme="minorHAnsi" w:hAnsiTheme="minorHAnsi" w:cstheme="minorHAnsi"/>
          <w:lang w:eastAsia="cs-CZ"/>
        </w:rPr>
        <w:t>se sídlem:</w:t>
      </w:r>
      <w:r w:rsidRPr="001C1C68">
        <w:rPr>
          <w:rFonts w:asciiTheme="minorHAnsi" w:hAnsiTheme="minorHAnsi" w:cstheme="minorHAnsi"/>
          <w:lang w:eastAsia="cs-CZ"/>
        </w:rPr>
        <w:tab/>
      </w:r>
      <w:r w:rsidRPr="001C1C68">
        <w:rPr>
          <w:rFonts w:asciiTheme="minorHAnsi" w:hAnsiTheme="minorHAnsi" w:cstheme="minorHAnsi"/>
          <w:lang w:eastAsia="cs-CZ"/>
        </w:rPr>
        <w:tab/>
      </w:r>
      <w:r w:rsidRPr="001C1C68">
        <w:rPr>
          <w:rFonts w:asciiTheme="minorHAnsi" w:hAnsiTheme="minorHAnsi" w:cstheme="minorHAnsi"/>
          <w:b/>
          <w:highlight w:val="lightGray"/>
          <w:lang w:eastAsia="cs-CZ"/>
        </w:rPr>
        <w:t>..........................................................…………</w:t>
      </w:r>
    </w:p>
    <w:p w14:paraId="0521F064" w14:textId="77777777" w:rsidR="00956548" w:rsidRPr="001C1C68" w:rsidRDefault="00956548" w:rsidP="00956548">
      <w:pPr>
        <w:spacing w:before="120" w:after="120"/>
        <w:rPr>
          <w:rFonts w:asciiTheme="minorHAnsi" w:hAnsiTheme="minorHAnsi" w:cstheme="minorHAnsi"/>
          <w:b/>
          <w:lang w:eastAsia="cs-CZ"/>
        </w:rPr>
      </w:pPr>
      <w:r w:rsidRPr="001C1C68">
        <w:rPr>
          <w:rFonts w:asciiTheme="minorHAnsi" w:hAnsiTheme="minorHAnsi" w:cstheme="minorHAnsi"/>
          <w:b/>
          <w:lang w:eastAsia="cs-CZ"/>
        </w:rPr>
        <w:t>zastoupený:</w:t>
      </w:r>
      <w:r w:rsidRPr="001C1C68">
        <w:rPr>
          <w:rFonts w:asciiTheme="minorHAnsi" w:hAnsiTheme="minorHAnsi" w:cstheme="minorHAnsi"/>
          <w:b/>
          <w:lang w:eastAsia="cs-CZ"/>
        </w:rPr>
        <w:tab/>
      </w:r>
      <w:r w:rsidRPr="001C1C68">
        <w:rPr>
          <w:rFonts w:asciiTheme="minorHAnsi" w:hAnsiTheme="minorHAnsi" w:cstheme="minorHAnsi"/>
          <w:b/>
          <w:lang w:eastAsia="cs-CZ"/>
        </w:rPr>
        <w:tab/>
      </w:r>
      <w:r w:rsidRPr="001C1C68">
        <w:rPr>
          <w:rFonts w:asciiTheme="minorHAnsi" w:hAnsiTheme="minorHAnsi" w:cstheme="minorHAnsi"/>
          <w:b/>
          <w:highlight w:val="lightGray"/>
          <w:lang w:eastAsia="cs-CZ"/>
        </w:rPr>
        <w:t>..........................................................…………</w:t>
      </w:r>
      <w:r w:rsidRPr="001C1C68">
        <w:rPr>
          <w:rFonts w:asciiTheme="minorHAnsi" w:hAnsiTheme="minorHAnsi" w:cstheme="minorHAnsi"/>
          <w:b/>
          <w:lang w:eastAsia="cs-CZ"/>
        </w:rPr>
        <w:tab/>
      </w:r>
    </w:p>
    <w:p w14:paraId="020FF024" w14:textId="77777777" w:rsidR="00956548" w:rsidRPr="001C1C68" w:rsidRDefault="00956548" w:rsidP="00956548">
      <w:pPr>
        <w:spacing w:before="120" w:after="120"/>
        <w:rPr>
          <w:rFonts w:asciiTheme="minorHAnsi" w:hAnsiTheme="minorHAnsi" w:cstheme="minorHAnsi"/>
          <w:b/>
          <w:lang w:eastAsia="cs-CZ"/>
        </w:rPr>
      </w:pPr>
      <w:r w:rsidRPr="001C1C68">
        <w:rPr>
          <w:rFonts w:asciiTheme="minorHAnsi" w:hAnsiTheme="minorHAnsi" w:cstheme="minorHAnsi"/>
          <w:lang w:eastAsia="cs-CZ"/>
        </w:rPr>
        <w:t xml:space="preserve">zapsán v obchodním rejstříku   </w:t>
      </w:r>
      <w:r w:rsidRPr="001C1C68">
        <w:rPr>
          <w:rFonts w:asciiTheme="minorHAnsi" w:hAnsiTheme="minorHAnsi" w:cstheme="minorHAnsi"/>
          <w:b/>
          <w:highlight w:val="lightGray"/>
          <w:lang w:eastAsia="cs-CZ"/>
        </w:rPr>
        <w:t>............................................................</w:t>
      </w:r>
    </w:p>
    <w:p w14:paraId="387C5751" w14:textId="77777777" w:rsidR="00956548" w:rsidRPr="001C1C68" w:rsidRDefault="00956548" w:rsidP="00956548">
      <w:pPr>
        <w:tabs>
          <w:tab w:val="left" w:pos="5730"/>
        </w:tabs>
        <w:spacing w:before="120" w:after="120"/>
        <w:rPr>
          <w:rFonts w:asciiTheme="minorHAnsi" w:hAnsiTheme="minorHAnsi" w:cstheme="minorHAnsi"/>
          <w:lang w:eastAsia="cs-CZ"/>
        </w:rPr>
      </w:pPr>
      <w:r w:rsidRPr="001C1C68">
        <w:rPr>
          <w:rFonts w:asciiTheme="minorHAnsi" w:hAnsiTheme="minorHAnsi" w:cstheme="minorHAnsi"/>
          <w:lang w:eastAsia="cs-CZ"/>
        </w:rPr>
        <w:t xml:space="preserve">Osoba pověřená jednat jménem zhotovitele ve věcech </w:t>
      </w:r>
      <w:r w:rsidRPr="001C1C68">
        <w:rPr>
          <w:rFonts w:asciiTheme="minorHAnsi" w:hAnsiTheme="minorHAnsi" w:cstheme="minorHAnsi"/>
          <w:lang w:eastAsia="cs-CZ"/>
        </w:rPr>
        <w:tab/>
      </w:r>
    </w:p>
    <w:p w14:paraId="152E87C9" w14:textId="77777777" w:rsidR="00956548" w:rsidRPr="001C1C68" w:rsidRDefault="00956548" w:rsidP="00956548">
      <w:pPr>
        <w:spacing w:before="120" w:after="120"/>
        <w:rPr>
          <w:rFonts w:asciiTheme="minorHAnsi" w:hAnsiTheme="minorHAnsi" w:cstheme="minorHAnsi"/>
          <w:b/>
          <w:lang w:eastAsia="cs-CZ"/>
        </w:rPr>
      </w:pPr>
      <w:r w:rsidRPr="001C1C68">
        <w:rPr>
          <w:rFonts w:asciiTheme="minorHAnsi" w:hAnsiTheme="minorHAnsi" w:cstheme="minorHAnsi"/>
          <w:lang w:eastAsia="cs-CZ"/>
        </w:rPr>
        <w:t>smluvních:</w:t>
      </w:r>
      <w:r w:rsidRPr="001C1C68">
        <w:rPr>
          <w:rFonts w:asciiTheme="minorHAnsi" w:hAnsiTheme="minorHAnsi" w:cstheme="minorHAnsi"/>
          <w:lang w:eastAsia="cs-CZ"/>
        </w:rPr>
        <w:tab/>
      </w:r>
      <w:r w:rsidRPr="001C1C68">
        <w:rPr>
          <w:rFonts w:asciiTheme="minorHAnsi" w:hAnsiTheme="minorHAnsi" w:cstheme="minorHAnsi"/>
          <w:lang w:eastAsia="cs-CZ"/>
        </w:rPr>
        <w:tab/>
      </w:r>
      <w:r w:rsidRPr="001C1C68">
        <w:rPr>
          <w:rFonts w:asciiTheme="minorHAnsi" w:hAnsiTheme="minorHAnsi" w:cstheme="minorHAnsi"/>
          <w:b/>
          <w:highlight w:val="lightGray"/>
          <w:lang w:eastAsia="cs-CZ"/>
        </w:rPr>
        <w:t>..........................................................…………</w:t>
      </w:r>
    </w:p>
    <w:p w14:paraId="351BEDD5" w14:textId="77777777" w:rsidR="00956548" w:rsidRPr="001C1C68" w:rsidRDefault="00956548" w:rsidP="00956548">
      <w:pPr>
        <w:spacing w:before="120" w:after="120"/>
        <w:rPr>
          <w:rFonts w:asciiTheme="minorHAnsi" w:hAnsiTheme="minorHAnsi" w:cstheme="minorHAnsi"/>
          <w:b/>
          <w:lang w:eastAsia="cs-CZ"/>
        </w:rPr>
      </w:pPr>
      <w:r w:rsidRPr="001C1C68">
        <w:rPr>
          <w:rFonts w:asciiTheme="minorHAnsi" w:hAnsiTheme="minorHAnsi" w:cstheme="minorHAnsi"/>
          <w:lang w:eastAsia="cs-CZ"/>
        </w:rPr>
        <w:t>IČO:</w:t>
      </w:r>
      <w:r w:rsidRPr="001C1C68">
        <w:rPr>
          <w:rFonts w:asciiTheme="minorHAnsi" w:hAnsiTheme="minorHAnsi" w:cstheme="minorHAnsi"/>
          <w:lang w:eastAsia="cs-CZ"/>
        </w:rPr>
        <w:tab/>
      </w:r>
      <w:r w:rsidRPr="001C1C68">
        <w:rPr>
          <w:rFonts w:asciiTheme="minorHAnsi" w:hAnsiTheme="minorHAnsi" w:cstheme="minorHAnsi"/>
          <w:lang w:eastAsia="cs-CZ"/>
        </w:rPr>
        <w:tab/>
      </w:r>
      <w:r w:rsidRPr="001C1C68">
        <w:rPr>
          <w:rFonts w:asciiTheme="minorHAnsi" w:hAnsiTheme="minorHAnsi" w:cstheme="minorHAnsi"/>
          <w:lang w:eastAsia="cs-CZ"/>
        </w:rPr>
        <w:tab/>
      </w:r>
      <w:r w:rsidRPr="001C1C68">
        <w:rPr>
          <w:rFonts w:asciiTheme="minorHAnsi" w:hAnsiTheme="minorHAnsi" w:cstheme="minorHAnsi"/>
          <w:b/>
          <w:highlight w:val="lightGray"/>
          <w:lang w:eastAsia="cs-CZ"/>
        </w:rPr>
        <w:t>..........................................................…………</w:t>
      </w:r>
    </w:p>
    <w:p w14:paraId="0B7FC69E" w14:textId="77777777" w:rsidR="00956548" w:rsidRPr="001C1C68" w:rsidRDefault="00956548" w:rsidP="00956548">
      <w:pPr>
        <w:spacing w:before="120" w:after="120"/>
        <w:rPr>
          <w:rFonts w:asciiTheme="minorHAnsi" w:hAnsiTheme="minorHAnsi" w:cstheme="minorHAnsi"/>
          <w:b/>
          <w:lang w:eastAsia="cs-CZ"/>
        </w:rPr>
      </w:pPr>
      <w:r w:rsidRPr="001C1C68">
        <w:rPr>
          <w:rFonts w:asciiTheme="minorHAnsi" w:hAnsiTheme="minorHAnsi" w:cstheme="minorHAnsi"/>
          <w:lang w:eastAsia="cs-CZ"/>
        </w:rPr>
        <w:t>DIČ:</w:t>
      </w:r>
      <w:r w:rsidRPr="001C1C68">
        <w:rPr>
          <w:rFonts w:asciiTheme="minorHAnsi" w:hAnsiTheme="minorHAnsi" w:cstheme="minorHAnsi"/>
          <w:lang w:eastAsia="cs-CZ"/>
        </w:rPr>
        <w:tab/>
      </w:r>
      <w:r w:rsidRPr="001C1C68">
        <w:rPr>
          <w:rFonts w:asciiTheme="minorHAnsi" w:hAnsiTheme="minorHAnsi" w:cstheme="minorHAnsi"/>
          <w:lang w:eastAsia="cs-CZ"/>
        </w:rPr>
        <w:tab/>
      </w:r>
      <w:r w:rsidRPr="001C1C68">
        <w:rPr>
          <w:rFonts w:asciiTheme="minorHAnsi" w:hAnsiTheme="minorHAnsi" w:cstheme="minorHAnsi"/>
          <w:lang w:eastAsia="cs-CZ"/>
        </w:rPr>
        <w:tab/>
      </w:r>
      <w:r w:rsidRPr="001C1C68">
        <w:rPr>
          <w:rFonts w:asciiTheme="minorHAnsi" w:hAnsiTheme="minorHAnsi" w:cstheme="minorHAnsi"/>
          <w:b/>
          <w:highlight w:val="lightGray"/>
          <w:lang w:eastAsia="cs-CZ"/>
        </w:rPr>
        <w:t>..........................................................…………</w:t>
      </w:r>
    </w:p>
    <w:p w14:paraId="3FF364C1" w14:textId="77777777" w:rsidR="006F6AD4" w:rsidRPr="001C1C68" w:rsidRDefault="00E26071" w:rsidP="00956548">
      <w:pPr>
        <w:widowControl w:val="0"/>
        <w:tabs>
          <w:tab w:val="left" w:pos="2268"/>
        </w:tabs>
        <w:jc w:val="both"/>
        <w:rPr>
          <w:rFonts w:asciiTheme="minorHAnsi" w:hAnsiTheme="minorHAnsi" w:cstheme="minorHAnsi"/>
        </w:rPr>
      </w:pPr>
      <w:r w:rsidRPr="001C1C68">
        <w:rPr>
          <w:rFonts w:asciiTheme="minorHAnsi" w:hAnsiTheme="minorHAnsi" w:cstheme="minorHAnsi"/>
        </w:rPr>
        <w:t>(dále jen jako „</w:t>
      </w:r>
      <w:r w:rsidR="005C150F" w:rsidRPr="001C1C68">
        <w:rPr>
          <w:rFonts w:asciiTheme="minorHAnsi" w:hAnsiTheme="minorHAnsi" w:cstheme="minorHAnsi"/>
        </w:rPr>
        <w:t>Z</w:t>
      </w:r>
      <w:r w:rsidR="003524A0" w:rsidRPr="001C1C68">
        <w:rPr>
          <w:rFonts w:asciiTheme="minorHAnsi" w:hAnsiTheme="minorHAnsi" w:cstheme="minorHAnsi"/>
        </w:rPr>
        <w:t>hotovitel</w:t>
      </w:r>
      <w:r w:rsidRPr="001C1C68">
        <w:rPr>
          <w:rFonts w:asciiTheme="minorHAnsi" w:hAnsiTheme="minorHAnsi" w:cstheme="minorHAnsi"/>
        </w:rPr>
        <w:t xml:space="preserve">“) </w:t>
      </w:r>
    </w:p>
    <w:p w14:paraId="776D1348" w14:textId="77777777" w:rsidR="00E45E70" w:rsidRPr="001C1C68" w:rsidRDefault="00E45E70" w:rsidP="00E45E70">
      <w:pPr>
        <w:widowControl w:val="0"/>
        <w:jc w:val="both"/>
        <w:outlineLvl w:val="0"/>
        <w:rPr>
          <w:rFonts w:asciiTheme="minorHAnsi" w:hAnsiTheme="minorHAnsi" w:cstheme="minorHAnsi"/>
          <w:lang w:eastAsia="cs-CZ"/>
        </w:rPr>
      </w:pPr>
      <w:r w:rsidRPr="001C1C68">
        <w:rPr>
          <w:rFonts w:asciiTheme="minorHAnsi" w:hAnsiTheme="minorHAnsi" w:cstheme="minorHAnsi"/>
          <w:lang w:eastAsia="cs-CZ"/>
        </w:rPr>
        <w:t>(společně také jako „</w:t>
      </w:r>
      <w:r w:rsidRPr="001C1C68">
        <w:rPr>
          <w:rFonts w:asciiTheme="minorHAnsi" w:hAnsiTheme="minorHAnsi" w:cstheme="minorHAnsi"/>
          <w:b/>
          <w:lang w:eastAsia="cs-CZ"/>
        </w:rPr>
        <w:t>Smluvní strany</w:t>
      </w:r>
      <w:r w:rsidRPr="001C1C68">
        <w:rPr>
          <w:rFonts w:asciiTheme="minorHAnsi" w:hAnsiTheme="minorHAnsi" w:cstheme="minorHAnsi"/>
          <w:lang w:eastAsia="cs-CZ"/>
        </w:rPr>
        <w:t>“ nebo jednotlivě „</w:t>
      </w:r>
      <w:r w:rsidRPr="001C1C68">
        <w:rPr>
          <w:rFonts w:asciiTheme="minorHAnsi" w:hAnsiTheme="minorHAnsi" w:cstheme="minorHAnsi"/>
          <w:b/>
          <w:lang w:eastAsia="cs-CZ"/>
        </w:rPr>
        <w:t>Smluvní strana</w:t>
      </w:r>
      <w:r w:rsidRPr="001C1C68">
        <w:rPr>
          <w:rFonts w:asciiTheme="minorHAnsi" w:hAnsiTheme="minorHAnsi" w:cstheme="minorHAnsi"/>
          <w:lang w:eastAsia="cs-CZ"/>
        </w:rPr>
        <w:t>“)</w:t>
      </w:r>
    </w:p>
    <w:p w14:paraId="2E89A2D3" w14:textId="77777777" w:rsidR="00E45E70" w:rsidRPr="001C1C68" w:rsidRDefault="00E45E70" w:rsidP="00E26071">
      <w:pPr>
        <w:widowControl w:val="0"/>
        <w:tabs>
          <w:tab w:val="left" w:pos="2268"/>
        </w:tabs>
        <w:jc w:val="both"/>
        <w:rPr>
          <w:rFonts w:asciiTheme="minorHAnsi" w:hAnsiTheme="minorHAnsi" w:cstheme="minorHAnsi"/>
        </w:rPr>
      </w:pPr>
    </w:p>
    <w:p w14:paraId="71384141" w14:textId="77777777" w:rsidR="001576D0" w:rsidRPr="001C1C68" w:rsidRDefault="001576D0" w:rsidP="001576D0">
      <w:pPr>
        <w:widowControl w:val="0"/>
        <w:tabs>
          <w:tab w:val="left" w:pos="2268"/>
        </w:tabs>
        <w:jc w:val="both"/>
        <w:rPr>
          <w:rFonts w:asciiTheme="minorHAnsi" w:hAnsiTheme="minorHAnsi" w:cstheme="minorHAnsi"/>
        </w:rPr>
      </w:pPr>
      <w:r w:rsidRPr="001C1C68">
        <w:rPr>
          <w:rFonts w:asciiTheme="minorHAnsi" w:hAnsiTheme="minorHAnsi" w:cstheme="minorHAnsi"/>
        </w:rPr>
        <w:t>se dohodl</w:t>
      </w:r>
      <w:r w:rsidR="00F54C04" w:rsidRPr="001C1C68">
        <w:rPr>
          <w:rFonts w:asciiTheme="minorHAnsi" w:hAnsiTheme="minorHAnsi" w:cstheme="minorHAnsi"/>
        </w:rPr>
        <w:t>y</w:t>
      </w:r>
      <w:r w:rsidRPr="001C1C68">
        <w:rPr>
          <w:rFonts w:asciiTheme="minorHAnsi" w:hAnsiTheme="minorHAnsi" w:cstheme="minorHAnsi"/>
        </w:rPr>
        <w:t xml:space="preserve"> na následujících ustanoveních:</w:t>
      </w:r>
    </w:p>
    <w:p w14:paraId="1BFCF8A6" w14:textId="77777777" w:rsidR="003C6E2A" w:rsidRPr="001C1C68" w:rsidRDefault="003C6E2A" w:rsidP="000C1E31">
      <w:pPr>
        <w:keepNext/>
        <w:widowControl w:val="0"/>
        <w:tabs>
          <w:tab w:val="left" w:pos="2268"/>
        </w:tabs>
        <w:jc w:val="center"/>
        <w:rPr>
          <w:rFonts w:asciiTheme="minorHAnsi" w:hAnsiTheme="minorHAnsi" w:cstheme="minorHAnsi"/>
          <w:b/>
        </w:rPr>
      </w:pPr>
    </w:p>
    <w:p w14:paraId="55275FD2" w14:textId="77777777" w:rsidR="001C1C68" w:rsidRPr="001C1C68" w:rsidRDefault="001C1C68" w:rsidP="00203D3A">
      <w:pPr>
        <w:widowControl w:val="0"/>
        <w:tabs>
          <w:tab w:val="left" w:pos="2268"/>
        </w:tabs>
        <w:suppressAutoHyphens w:val="0"/>
        <w:jc w:val="center"/>
        <w:rPr>
          <w:rFonts w:asciiTheme="minorHAnsi" w:hAnsiTheme="minorHAnsi" w:cstheme="minorHAnsi"/>
          <w:b/>
        </w:rPr>
      </w:pPr>
    </w:p>
    <w:p w14:paraId="162C5B31" w14:textId="24BBD6AD" w:rsidR="00E26071" w:rsidRPr="001C1C68" w:rsidRDefault="00E26071" w:rsidP="00203D3A">
      <w:pPr>
        <w:widowControl w:val="0"/>
        <w:tabs>
          <w:tab w:val="left" w:pos="2268"/>
        </w:tabs>
        <w:suppressAutoHyphens w:val="0"/>
        <w:jc w:val="center"/>
        <w:rPr>
          <w:rFonts w:asciiTheme="minorHAnsi" w:hAnsiTheme="minorHAnsi" w:cstheme="minorHAnsi"/>
          <w:b/>
        </w:rPr>
      </w:pPr>
      <w:r w:rsidRPr="001C1C68">
        <w:rPr>
          <w:rFonts w:asciiTheme="minorHAnsi" w:hAnsiTheme="minorHAnsi" w:cstheme="minorHAnsi"/>
          <w:b/>
        </w:rPr>
        <w:t>Článek II.</w:t>
      </w:r>
    </w:p>
    <w:p w14:paraId="3EB334F4" w14:textId="77777777" w:rsidR="00B9148F" w:rsidRPr="001C1C68" w:rsidRDefault="00E26071"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1C1C68">
        <w:rPr>
          <w:rFonts w:asciiTheme="minorHAnsi" w:hAnsiTheme="minorHAnsi" w:cstheme="minorHAnsi"/>
        </w:rPr>
        <w:t xml:space="preserve">Předmět </w:t>
      </w:r>
      <w:r w:rsidR="00D27FCE" w:rsidRPr="001C1C68">
        <w:rPr>
          <w:rFonts w:asciiTheme="minorHAnsi" w:hAnsiTheme="minorHAnsi" w:cstheme="minorHAnsi"/>
        </w:rPr>
        <w:t>s</w:t>
      </w:r>
      <w:r w:rsidR="00467F3A" w:rsidRPr="001C1C68">
        <w:rPr>
          <w:rFonts w:asciiTheme="minorHAnsi" w:hAnsiTheme="minorHAnsi" w:cstheme="minorHAnsi"/>
        </w:rPr>
        <w:t>mlo</w:t>
      </w:r>
      <w:r w:rsidRPr="001C1C68">
        <w:rPr>
          <w:rFonts w:asciiTheme="minorHAnsi" w:hAnsiTheme="minorHAnsi" w:cstheme="minorHAnsi"/>
        </w:rPr>
        <w:t>uvy</w:t>
      </w:r>
    </w:p>
    <w:p w14:paraId="7C03396C" w14:textId="77777777" w:rsidR="002164B8" w:rsidRPr="001C1C68" w:rsidRDefault="00524C50" w:rsidP="00203D3A">
      <w:pPr>
        <w:pStyle w:val="Zkladntext"/>
        <w:widowControl w:val="0"/>
        <w:numPr>
          <w:ilvl w:val="1"/>
          <w:numId w:val="12"/>
        </w:numPr>
        <w:tabs>
          <w:tab w:val="left" w:pos="567"/>
        </w:tabs>
        <w:suppressAutoHyphens w:val="0"/>
        <w:spacing w:after="0"/>
        <w:ind w:left="0" w:firstLine="0"/>
        <w:jc w:val="both"/>
        <w:rPr>
          <w:rFonts w:asciiTheme="minorHAnsi" w:hAnsiTheme="minorHAnsi" w:cstheme="minorHAnsi"/>
          <w:lang w:eastAsia="cs-CZ"/>
        </w:rPr>
      </w:pPr>
      <w:r w:rsidRPr="001C1C68">
        <w:rPr>
          <w:rFonts w:asciiTheme="minorHAnsi" w:hAnsiTheme="minorHAnsi" w:cstheme="minorHAnsi"/>
          <w:lang w:eastAsia="cs-CZ"/>
        </w:rPr>
        <w:t>Zhotovitel se touto</w:t>
      </w:r>
      <w:r w:rsidR="005C150F" w:rsidRPr="001C1C68">
        <w:rPr>
          <w:rFonts w:asciiTheme="minorHAnsi" w:hAnsiTheme="minorHAnsi" w:cstheme="minorHAnsi"/>
          <w:lang w:eastAsia="cs-CZ"/>
        </w:rPr>
        <w:t xml:space="preserve"> </w:t>
      </w:r>
      <w:r w:rsidR="004703B6" w:rsidRPr="001C1C68">
        <w:rPr>
          <w:rFonts w:asciiTheme="minorHAnsi" w:hAnsiTheme="minorHAnsi" w:cstheme="minorHAnsi"/>
          <w:lang w:eastAsia="cs-CZ"/>
        </w:rPr>
        <w:t>S</w:t>
      </w:r>
      <w:r w:rsidR="005C150F" w:rsidRPr="001C1C68">
        <w:rPr>
          <w:rFonts w:asciiTheme="minorHAnsi" w:hAnsiTheme="minorHAnsi" w:cstheme="minorHAnsi"/>
          <w:lang w:eastAsia="cs-CZ"/>
        </w:rPr>
        <w:t>mlouvou zavazuje provést pro O</w:t>
      </w:r>
      <w:r w:rsidRPr="001C1C68">
        <w:rPr>
          <w:rFonts w:asciiTheme="minorHAnsi" w:hAnsiTheme="minorHAnsi" w:cstheme="minorHAnsi"/>
          <w:lang w:eastAsia="cs-CZ"/>
        </w:rPr>
        <w:t xml:space="preserve">bjednatele na svůj náklad a nebezpečí sjednané dílo dle čl. II </w:t>
      </w:r>
      <w:r w:rsidR="00E4597C" w:rsidRPr="001C1C68">
        <w:rPr>
          <w:rFonts w:asciiTheme="minorHAnsi" w:hAnsiTheme="minorHAnsi" w:cstheme="minorHAnsi"/>
          <w:lang w:eastAsia="cs-CZ"/>
        </w:rPr>
        <w:t xml:space="preserve">a čl. III. </w:t>
      </w:r>
      <w:r w:rsidR="004703B6" w:rsidRPr="001C1C68">
        <w:rPr>
          <w:rFonts w:asciiTheme="minorHAnsi" w:hAnsiTheme="minorHAnsi" w:cstheme="minorHAnsi"/>
          <w:lang w:eastAsia="cs-CZ"/>
        </w:rPr>
        <w:t>této S</w:t>
      </w:r>
      <w:r w:rsidR="005C150F" w:rsidRPr="001C1C68">
        <w:rPr>
          <w:rFonts w:asciiTheme="minorHAnsi" w:hAnsiTheme="minorHAnsi" w:cstheme="minorHAnsi"/>
          <w:lang w:eastAsia="cs-CZ"/>
        </w:rPr>
        <w:t>mlouvy a O</w:t>
      </w:r>
      <w:r w:rsidRPr="001C1C68">
        <w:rPr>
          <w:rFonts w:asciiTheme="minorHAnsi" w:hAnsiTheme="minorHAnsi" w:cstheme="minorHAnsi"/>
          <w:lang w:eastAsia="cs-CZ"/>
        </w:rPr>
        <w:t xml:space="preserve">bjednatel se zavazuje </w:t>
      </w:r>
      <w:r w:rsidR="00C45663" w:rsidRPr="001C1C68">
        <w:rPr>
          <w:rFonts w:asciiTheme="minorHAnsi" w:hAnsiTheme="minorHAnsi" w:cstheme="minorHAnsi"/>
          <w:lang w:eastAsia="cs-CZ"/>
        </w:rPr>
        <w:t>dílo převzí</w:t>
      </w:r>
      <w:r w:rsidR="005C150F" w:rsidRPr="001C1C68">
        <w:rPr>
          <w:rFonts w:asciiTheme="minorHAnsi" w:hAnsiTheme="minorHAnsi" w:cstheme="minorHAnsi"/>
          <w:lang w:eastAsia="cs-CZ"/>
        </w:rPr>
        <w:t>t a za provedené dílo zaplatit Z</w:t>
      </w:r>
      <w:r w:rsidR="00C45663" w:rsidRPr="001C1C68">
        <w:rPr>
          <w:rFonts w:asciiTheme="minorHAnsi" w:hAnsiTheme="minorHAnsi" w:cstheme="minorHAnsi"/>
          <w:lang w:eastAsia="cs-CZ"/>
        </w:rPr>
        <w:t>hotoviteli cenu ve výši a za podmínek sjednaných v</w:t>
      </w:r>
      <w:r w:rsidR="004703B6" w:rsidRPr="001C1C68">
        <w:rPr>
          <w:rFonts w:asciiTheme="minorHAnsi" w:hAnsiTheme="minorHAnsi" w:cstheme="minorHAnsi"/>
          <w:lang w:eastAsia="cs-CZ"/>
        </w:rPr>
        <w:t> této S</w:t>
      </w:r>
      <w:r w:rsidR="00C45663" w:rsidRPr="001C1C68">
        <w:rPr>
          <w:rFonts w:asciiTheme="minorHAnsi" w:hAnsiTheme="minorHAnsi" w:cstheme="minorHAnsi"/>
          <w:lang w:eastAsia="cs-CZ"/>
        </w:rPr>
        <w:t>mlouvě.</w:t>
      </w:r>
    </w:p>
    <w:p w14:paraId="22BEDAB3" w14:textId="77777777" w:rsidR="009E2B13" w:rsidRPr="001C1C68" w:rsidRDefault="009E2B13" w:rsidP="00030E7D">
      <w:pPr>
        <w:pStyle w:val="Zkladntext"/>
        <w:widowControl w:val="0"/>
        <w:tabs>
          <w:tab w:val="left" w:pos="567"/>
        </w:tabs>
        <w:suppressAutoHyphens w:val="0"/>
        <w:spacing w:after="0"/>
        <w:jc w:val="both"/>
        <w:rPr>
          <w:rFonts w:asciiTheme="minorHAnsi" w:hAnsiTheme="minorHAnsi" w:cstheme="minorHAnsi"/>
          <w:lang w:eastAsia="cs-CZ"/>
        </w:rPr>
      </w:pPr>
    </w:p>
    <w:p w14:paraId="0ED8BF40" w14:textId="48AED299" w:rsidR="00737069" w:rsidRPr="001C1C68" w:rsidRDefault="004365D9" w:rsidP="00030E7D">
      <w:pPr>
        <w:pStyle w:val="Zkladntext"/>
        <w:widowControl w:val="0"/>
        <w:numPr>
          <w:ilvl w:val="1"/>
          <w:numId w:val="12"/>
        </w:numPr>
        <w:tabs>
          <w:tab w:val="left" w:pos="567"/>
        </w:tabs>
        <w:suppressAutoHyphens w:val="0"/>
        <w:spacing w:after="0"/>
        <w:ind w:left="0" w:firstLine="0"/>
        <w:jc w:val="both"/>
        <w:rPr>
          <w:rFonts w:asciiTheme="minorHAnsi" w:hAnsiTheme="minorHAnsi" w:cstheme="minorHAnsi"/>
          <w:lang w:eastAsia="cs-CZ"/>
        </w:rPr>
      </w:pPr>
      <w:r w:rsidRPr="001C1C68">
        <w:rPr>
          <w:rFonts w:asciiTheme="minorHAnsi" w:hAnsiTheme="minorHAnsi" w:cstheme="minorHAnsi"/>
          <w:lang w:eastAsia="cs-CZ"/>
        </w:rPr>
        <w:t>Podkladem p</w:t>
      </w:r>
      <w:r w:rsidR="004703B6" w:rsidRPr="001C1C68">
        <w:rPr>
          <w:rFonts w:asciiTheme="minorHAnsi" w:hAnsiTheme="minorHAnsi" w:cstheme="minorHAnsi"/>
          <w:lang w:eastAsia="cs-CZ"/>
        </w:rPr>
        <w:t>ro uzavření S</w:t>
      </w:r>
      <w:r w:rsidR="005C150F" w:rsidRPr="001C1C68">
        <w:rPr>
          <w:rFonts w:asciiTheme="minorHAnsi" w:hAnsiTheme="minorHAnsi" w:cstheme="minorHAnsi"/>
          <w:lang w:eastAsia="cs-CZ"/>
        </w:rPr>
        <w:t>mlouvy je nabídka Z</w:t>
      </w:r>
      <w:r w:rsidRPr="001C1C68">
        <w:rPr>
          <w:rFonts w:asciiTheme="minorHAnsi" w:hAnsiTheme="minorHAnsi" w:cstheme="minorHAnsi"/>
          <w:lang w:eastAsia="cs-CZ"/>
        </w:rPr>
        <w:t>hotovitele předložená na veřejnou zakázku s názvem „</w:t>
      </w:r>
      <w:r w:rsidR="00BC74A3" w:rsidRPr="00030E7D">
        <w:rPr>
          <w:rFonts w:asciiTheme="minorHAnsi" w:hAnsiTheme="minorHAnsi" w:cstheme="minorHAnsi"/>
          <w:b/>
          <w:lang w:eastAsia="cs-CZ"/>
        </w:rPr>
        <w:t>II/150 Světlá nad Sázavou – most ev. č. 150-017</w:t>
      </w:r>
      <w:r w:rsidRPr="001C1C68">
        <w:rPr>
          <w:rFonts w:asciiTheme="minorHAnsi" w:hAnsiTheme="minorHAnsi" w:cstheme="minorHAnsi"/>
          <w:lang w:eastAsia="cs-CZ"/>
        </w:rPr>
        <w:t>“ zadávanou v</w:t>
      </w:r>
      <w:r w:rsidR="000B166E" w:rsidRPr="001C1C68">
        <w:rPr>
          <w:rFonts w:asciiTheme="minorHAnsi" w:hAnsiTheme="minorHAnsi" w:cstheme="minorHAnsi"/>
          <w:lang w:eastAsia="cs-CZ"/>
        </w:rPr>
        <w:t>e zjednodušeném</w:t>
      </w:r>
      <w:r w:rsidR="001B3BAC" w:rsidRPr="001C1C68">
        <w:rPr>
          <w:rFonts w:asciiTheme="minorHAnsi" w:hAnsiTheme="minorHAnsi" w:cstheme="minorHAnsi"/>
          <w:lang w:eastAsia="cs-CZ"/>
        </w:rPr>
        <w:t xml:space="preserve"> podlimitním</w:t>
      </w:r>
      <w:r w:rsidRPr="001C1C68">
        <w:rPr>
          <w:rFonts w:asciiTheme="minorHAnsi" w:hAnsiTheme="minorHAnsi" w:cstheme="minorHAnsi"/>
          <w:lang w:eastAsia="cs-CZ"/>
        </w:rPr>
        <w:t xml:space="preserve"> řízení dle zákona č. 134/2016 Sb., o zadávání veřejných zakázek, v platném znění (dále jen „ZZVZ“)</w:t>
      </w:r>
      <w:r w:rsidR="00B174ED" w:rsidRPr="001C1C68">
        <w:rPr>
          <w:rFonts w:asciiTheme="minorHAnsi" w:hAnsiTheme="minorHAnsi" w:cstheme="minorHAnsi"/>
          <w:lang w:eastAsia="cs-CZ"/>
        </w:rPr>
        <w:t xml:space="preserve"> a dále </w:t>
      </w:r>
      <w:r w:rsidR="003A4E14" w:rsidRPr="00030E7D">
        <w:rPr>
          <w:rFonts w:asciiTheme="minorHAnsi" w:hAnsiTheme="minorHAnsi" w:cstheme="minorHAnsi"/>
          <w:b/>
          <w:lang w:eastAsia="cs-CZ"/>
        </w:rPr>
        <w:t>Obchodní</w:t>
      </w:r>
      <w:r w:rsidR="00B174ED" w:rsidRPr="00030E7D">
        <w:rPr>
          <w:rFonts w:asciiTheme="minorHAnsi" w:hAnsiTheme="minorHAnsi" w:cstheme="minorHAnsi"/>
          <w:b/>
          <w:lang w:eastAsia="cs-CZ"/>
        </w:rPr>
        <w:t xml:space="preserve"> podmínk</w:t>
      </w:r>
      <w:r w:rsidR="003A4E14" w:rsidRPr="00030E7D">
        <w:rPr>
          <w:rFonts w:asciiTheme="minorHAnsi" w:hAnsiTheme="minorHAnsi" w:cstheme="minorHAnsi"/>
          <w:b/>
          <w:lang w:eastAsia="cs-CZ"/>
        </w:rPr>
        <w:t>y</w:t>
      </w:r>
      <w:r w:rsidR="00B174ED" w:rsidRPr="00030E7D">
        <w:rPr>
          <w:rFonts w:asciiTheme="minorHAnsi" w:hAnsiTheme="minorHAnsi" w:cstheme="minorHAnsi"/>
          <w:b/>
          <w:lang w:eastAsia="cs-CZ"/>
        </w:rPr>
        <w:t xml:space="preserve"> zadavatele pro veřejné zakázky na stavební práce dle § 37 odst. 1 písm. c) ZZVZ, vydan</w:t>
      </w:r>
      <w:r w:rsidR="003A4E14" w:rsidRPr="00030E7D">
        <w:rPr>
          <w:rFonts w:asciiTheme="minorHAnsi" w:hAnsiTheme="minorHAnsi" w:cstheme="minorHAnsi"/>
          <w:b/>
          <w:lang w:eastAsia="cs-CZ"/>
        </w:rPr>
        <w:t>é</w:t>
      </w:r>
      <w:r w:rsidR="00B174ED" w:rsidRPr="00030E7D">
        <w:rPr>
          <w:rFonts w:asciiTheme="minorHAnsi" w:hAnsiTheme="minorHAnsi" w:cstheme="minorHAnsi"/>
          <w:b/>
          <w:lang w:eastAsia="cs-CZ"/>
        </w:rPr>
        <w:t xml:space="preserve"> dle § 1751 a násl. OZ</w:t>
      </w:r>
      <w:r w:rsidR="003A4E14" w:rsidRPr="00030E7D">
        <w:rPr>
          <w:rFonts w:asciiTheme="minorHAnsi" w:hAnsiTheme="minorHAnsi" w:cstheme="minorHAnsi"/>
          <w:lang w:eastAsia="cs-CZ"/>
        </w:rPr>
        <w:t>.</w:t>
      </w:r>
      <w:r w:rsidR="00B174ED" w:rsidRPr="001C1C68">
        <w:rPr>
          <w:rFonts w:asciiTheme="minorHAnsi" w:hAnsiTheme="minorHAnsi" w:cstheme="minorHAnsi"/>
          <w:lang w:eastAsia="cs-CZ"/>
        </w:rPr>
        <w:t xml:space="preserve"> </w:t>
      </w:r>
    </w:p>
    <w:p w14:paraId="2C2DB2E6" w14:textId="77777777" w:rsidR="00B9148F" w:rsidRPr="001C1C68" w:rsidRDefault="00B9148F" w:rsidP="00203D3A">
      <w:pPr>
        <w:widowControl w:val="0"/>
        <w:suppressAutoHyphens w:val="0"/>
        <w:rPr>
          <w:rFonts w:asciiTheme="minorHAnsi" w:hAnsiTheme="minorHAnsi" w:cstheme="minorHAnsi"/>
          <w:b/>
        </w:rPr>
      </w:pPr>
    </w:p>
    <w:p w14:paraId="079C2C67" w14:textId="77777777" w:rsidR="001C1C68" w:rsidRPr="001C1C68" w:rsidRDefault="001C1C68" w:rsidP="00203D3A">
      <w:pPr>
        <w:widowControl w:val="0"/>
        <w:tabs>
          <w:tab w:val="left" w:pos="2268"/>
        </w:tabs>
        <w:suppressAutoHyphens w:val="0"/>
        <w:jc w:val="center"/>
        <w:rPr>
          <w:rFonts w:asciiTheme="minorHAnsi" w:hAnsiTheme="minorHAnsi" w:cstheme="minorHAnsi"/>
          <w:b/>
        </w:rPr>
      </w:pPr>
    </w:p>
    <w:p w14:paraId="7034E151" w14:textId="34B4653A" w:rsidR="00BA4C13" w:rsidRPr="001C1C68" w:rsidRDefault="00BA4C13" w:rsidP="00203D3A">
      <w:pPr>
        <w:widowControl w:val="0"/>
        <w:tabs>
          <w:tab w:val="left" w:pos="2268"/>
        </w:tabs>
        <w:suppressAutoHyphens w:val="0"/>
        <w:jc w:val="center"/>
        <w:rPr>
          <w:rFonts w:asciiTheme="minorHAnsi" w:hAnsiTheme="minorHAnsi" w:cstheme="minorHAnsi"/>
          <w:b/>
        </w:rPr>
      </w:pPr>
      <w:r w:rsidRPr="001C1C68">
        <w:rPr>
          <w:rFonts w:asciiTheme="minorHAnsi" w:hAnsiTheme="minorHAnsi" w:cstheme="minorHAnsi"/>
          <w:b/>
        </w:rPr>
        <w:t>Článek III.</w:t>
      </w:r>
    </w:p>
    <w:p w14:paraId="37B4D05F" w14:textId="77777777" w:rsidR="00BA4C13" w:rsidRPr="001C1C68" w:rsidRDefault="009E2B13"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1C1C68">
        <w:rPr>
          <w:rFonts w:asciiTheme="minorHAnsi" w:hAnsiTheme="minorHAnsi" w:cstheme="minorHAnsi"/>
        </w:rPr>
        <w:t>Specifikace díla</w:t>
      </w:r>
    </w:p>
    <w:p w14:paraId="2EAA8E60" w14:textId="1D8C97D0" w:rsidR="007A375F" w:rsidRPr="001C1C68" w:rsidRDefault="006D3A9B" w:rsidP="00203D3A">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1C1C68">
        <w:rPr>
          <w:rFonts w:asciiTheme="minorHAnsi" w:hAnsiTheme="minorHAnsi" w:cstheme="minorHAnsi"/>
          <w:bCs/>
          <w:lang w:eastAsia="cs-CZ"/>
        </w:rPr>
        <w:t>Předmětem této S</w:t>
      </w:r>
      <w:r w:rsidR="009E2B13" w:rsidRPr="001C1C68">
        <w:rPr>
          <w:rFonts w:asciiTheme="minorHAnsi" w:hAnsiTheme="minorHAnsi" w:cstheme="minorHAnsi"/>
          <w:bCs/>
          <w:lang w:eastAsia="cs-CZ"/>
        </w:rPr>
        <w:t xml:space="preserve">mlouvy je </w:t>
      </w:r>
      <w:r w:rsidR="00464D30" w:rsidRPr="001C1C68">
        <w:rPr>
          <w:rFonts w:asciiTheme="minorHAnsi" w:hAnsiTheme="minorHAnsi" w:cstheme="minorHAnsi"/>
          <w:b/>
        </w:rPr>
        <w:t>úprava chodníku vpravo před mostem</w:t>
      </w:r>
      <w:r w:rsidR="004B2D99" w:rsidRPr="001C1C68">
        <w:rPr>
          <w:rFonts w:asciiTheme="minorHAnsi" w:hAnsiTheme="minorHAnsi" w:cstheme="minorHAnsi"/>
          <w:b/>
        </w:rPr>
        <w:t xml:space="preserve">. </w:t>
      </w:r>
      <w:r w:rsidR="004B2D99" w:rsidRPr="001C1C68">
        <w:rPr>
          <w:rFonts w:asciiTheme="minorHAnsi" w:hAnsiTheme="minorHAnsi" w:cstheme="minorHAnsi"/>
        </w:rPr>
        <w:t>Obnova chodníku za mostem včetně obrubníků, případná výšková úprava, vodící linie s varovnými pásy.</w:t>
      </w:r>
      <w:r w:rsidR="0032375A" w:rsidRPr="001C1C68">
        <w:rPr>
          <w:rFonts w:asciiTheme="minorHAnsi" w:hAnsiTheme="minorHAnsi" w:cstheme="minorHAnsi"/>
        </w:rPr>
        <w:t xml:space="preserve"> </w:t>
      </w:r>
    </w:p>
    <w:p w14:paraId="6024C5C0" w14:textId="77777777" w:rsidR="004A55B7" w:rsidRPr="001C1C68" w:rsidRDefault="004A55B7" w:rsidP="00203D3A">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14:paraId="04599B63" w14:textId="21938EB1" w:rsidR="00D657EC" w:rsidRPr="001C1C68" w:rsidRDefault="00A56906" w:rsidP="00203D3A">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1C1C68">
        <w:rPr>
          <w:rFonts w:asciiTheme="minorHAnsi" w:hAnsiTheme="minorHAnsi" w:cstheme="minorHAnsi"/>
          <w:bCs/>
          <w:lang w:eastAsia="cs-CZ"/>
        </w:rPr>
        <w:t>Předmětem díla je provedení všech činností, prací a dodávek obsažených v </w:t>
      </w:r>
      <w:r w:rsidR="000C1E31" w:rsidRPr="001C1C68">
        <w:rPr>
          <w:rFonts w:asciiTheme="minorHAnsi" w:hAnsiTheme="minorHAnsi" w:cstheme="minorHAnsi"/>
          <w:bCs/>
          <w:lang w:eastAsia="cs-CZ"/>
        </w:rPr>
        <w:t>projektové dokumentaci pro prová</w:t>
      </w:r>
      <w:r w:rsidRPr="001C1C68">
        <w:rPr>
          <w:rFonts w:asciiTheme="minorHAnsi" w:hAnsiTheme="minorHAnsi" w:cstheme="minorHAnsi"/>
          <w:bCs/>
          <w:lang w:eastAsia="cs-CZ"/>
        </w:rPr>
        <w:t>d</w:t>
      </w:r>
      <w:r w:rsidR="000C1E31" w:rsidRPr="001C1C68">
        <w:rPr>
          <w:rFonts w:asciiTheme="minorHAnsi" w:hAnsiTheme="minorHAnsi" w:cstheme="minorHAnsi"/>
          <w:bCs/>
          <w:lang w:eastAsia="cs-CZ"/>
        </w:rPr>
        <w:t>ě</w:t>
      </w:r>
      <w:r w:rsidRPr="001C1C68">
        <w:rPr>
          <w:rFonts w:asciiTheme="minorHAnsi" w:hAnsiTheme="minorHAnsi" w:cstheme="minorHAnsi"/>
          <w:bCs/>
          <w:lang w:eastAsia="cs-CZ"/>
        </w:rPr>
        <w:t xml:space="preserve">ní stavby s názvem </w:t>
      </w:r>
      <w:r w:rsidRPr="001C1C68">
        <w:rPr>
          <w:rFonts w:asciiTheme="minorHAnsi" w:hAnsiTheme="minorHAnsi" w:cstheme="minorHAnsi"/>
          <w:b/>
          <w:bCs/>
          <w:lang w:eastAsia="cs-CZ"/>
        </w:rPr>
        <w:t>„</w:t>
      </w:r>
      <w:r w:rsidR="004B2D99" w:rsidRPr="001C1C68">
        <w:rPr>
          <w:rFonts w:asciiTheme="minorHAnsi" w:hAnsiTheme="minorHAnsi" w:cstheme="minorHAnsi"/>
          <w:b/>
          <w:bCs/>
          <w:lang w:eastAsia="cs-CZ"/>
        </w:rPr>
        <w:t>II/150 Světlá nad Sázavou, most ev. č. 150-017</w:t>
      </w:r>
      <w:r w:rsidRPr="001C1C68">
        <w:rPr>
          <w:rFonts w:asciiTheme="minorHAnsi" w:hAnsiTheme="minorHAnsi" w:cstheme="minorHAnsi"/>
          <w:b/>
          <w:bCs/>
          <w:lang w:eastAsia="cs-CZ"/>
        </w:rPr>
        <w:t>“</w:t>
      </w:r>
      <w:r w:rsidRPr="001C1C68">
        <w:rPr>
          <w:rFonts w:asciiTheme="minorHAnsi" w:hAnsiTheme="minorHAnsi" w:cstheme="minorHAnsi"/>
          <w:bCs/>
          <w:lang w:eastAsia="cs-CZ"/>
        </w:rPr>
        <w:t xml:space="preserve">, </w:t>
      </w:r>
      <w:r w:rsidR="004B2D99" w:rsidRPr="001C1C68">
        <w:rPr>
          <w:rFonts w:asciiTheme="minorHAnsi" w:hAnsiTheme="minorHAnsi" w:cstheme="minorHAnsi"/>
        </w:rPr>
        <w:t>kterou vypracovala firma MDS Projekt</w:t>
      </w:r>
      <w:r w:rsidR="00A475EB" w:rsidRPr="001C1C68">
        <w:rPr>
          <w:rFonts w:asciiTheme="minorHAnsi" w:hAnsiTheme="minorHAnsi" w:cstheme="minorHAnsi"/>
        </w:rPr>
        <w:t xml:space="preserve"> s.r.o.</w:t>
      </w:r>
      <w:r w:rsidR="004B2D99" w:rsidRPr="001C1C68">
        <w:rPr>
          <w:rFonts w:asciiTheme="minorHAnsi" w:hAnsiTheme="minorHAnsi" w:cstheme="minorHAnsi"/>
        </w:rPr>
        <w:t>, Försterova 175, 566 01 Vysoké Mýto, IČ</w:t>
      </w:r>
      <w:r w:rsidR="00A475EB" w:rsidRPr="001C1C68">
        <w:rPr>
          <w:rFonts w:asciiTheme="minorHAnsi" w:hAnsiTheme="minorHAnsi" w:cstheme="minorHAnsi"/>
        </w:rPr>
        <w:t>O:</w:t>
      </w:r>
      <w:r w:rsidR="004B2D99" w:rsidRPr="001C1C68">
        <w:rPr>
          <w:rFonts w:asciiTheme="minorHAnsi" w:hAnsiTheme="minorHAnsi" w:cstheme="minorHAnsi"/>
        </w:rPr>
        <w:t xml:space="preserve"> 27487938, zodpovědný projektant Ing. Jan Bursa, číslo autorizace ČKAIT 0601653, technická kontrola Ing. Martin Roušar, </w:t>
      </w:r>
      <w:r w:rsidR="004B2D99" w:rsidRPr="001C1C68">
        <w:rPr>
          <w:rFonts w:asciiTheme="minorHAnsi" w:hAnsiTheme="minorHAnsi" w:cstheme="minorHAnsi"/>
          <w:bCs/>
          <w:lang w:eastAsia="cs-CZ"/>
        </w:rPr>
        <w:t>v soupise stavebních prací, dodávek a služeb s výkazem výměr k této projektové dokumentaci</w:t>
      </w:r>
      <w:r w:rsidR="00D657EC" w:rsidRPr="001C1C68">
        <w:rPr>
          <w:rFonts w:asciiTheme="minorHAnsi" w:hAnsiTheme="minorHAnsi" w:cstheme="minorHAnsi"/>
          <w:bCs/>
          <w:lang w:eastAsia="cs-CZ"/>
        </w:rPr>
        <w:t xml:space="preserve"> v rozsahu stavebního objektů:</w:t>
      </w:r>
    </w:p>
    <w:p w14:paraId="7ADE7530" w14:textId="77777777" w:rsidR="00D657EC" w:rsidRPr="001C1C68" w:rsidRDefault="00D657EC" w:rsidP="00203D3A">
      <w:pPr>
        <w:pStyle w:val="Odstavecseseznamem"/>
        <w:widowControl w:val="0"/>
        <w:suppressAutoHyphens w:val="0"/>
        <w:rPr>
          <w:rFonts w:asciiTheme="minorHAnsi" w:hAnsiTheme="minorHAnsi" w:cstheme="minorHAnsi"/>
          <w:bCs/>
          <w:iCs/>
          <w:lang w:eastAsia="cs-CZ"/>
        </w:rPr>
      </w:pPr>
    </w:p>
    <w:p w14:paraId="3F9300E0" w14:textId="074B8FA8" w:rsidR="00D657EC" w:rsidRPr="001C1C68" w:rsidRDefault="00D657EC" w:rsidP="00203D3A">
      <w:pPr>
        <w:widowControl w:val="0"/>
        <w:tabs>
          <w:tab w:val="left" w:pos="567"/>
        </w:tabs>
        <w:suppressAutoHyphens w:val="0"/>
        <w:autoSpaceDE w:val="0"/>
        <w:autoSpaceDN w:val="0"/>
        <w:adjustRightInd w:val="0"/>
        <w:jc w:val="both"/>
        <w:rPr>
          <w:rFonts w:asciiTheme="minorHAnsi" w:hAnsiTheme="minorHAnsi" w:cstheme="minorHAnsi"/>
          <w:bCs/>
          <w:iCs/>
          <w:lang w:eastAsia="cs-CZ"/>
        </w:rPr>
      </w:pPr>
      <w:r w:rsidRPr="001C1C68">
        <w:rPr>
          <w:rFonts w:asciiTheme="minorHAnsi" w:hAnsiTheme="minorHAnsi" w:cstheme="minorHAnsi"/>
          <w:bCs/>
          <w:iCs/>
          <w:lang w:eastAsia="cs-CZ"/>
        </w:rPr>
        <w:tab/>
        <w:t>SO 000.2</w:t>
      </w:r>
      <w:r w:rsidRPr="001C1C68">
        <w:rPr>
          <w:rFonts w:asciiTheme="minorHAnsi" w:hAnsiTheme="minorHAnsi" w:cstheme="minorHAnsi"/>
          <w:bCs/>
          <w:iCs/>
          <w:lang w:eastAsia="cs-CZ"/>
        </w:rPr>
        <w:tab/>
        <w:t>Všeobecné a ostatní náklady k SO 134</w:t>
      </w:r>
    </w:p>
    <w:p w14:paraId="50503F45" w14:textId="77777777" w:rsidR="00D657EC" w:rsidRPr="001C1C68" w:rsidRDefault="004B2D99" w:rsidP="00203D3A">
      <w:pPr>
        <w:widowControl w:val="0"/>
        <w:tabs>
          <w:tab w:val="left" w:pos="567"/>
        </w:tabs>
        <w:suppressAutoHyphens w:val="0"/>
        <w:autoSpaceDE w:val="0"/>
        <w:autoSpaceDN w:val="0"/>
        <w:adjustRightInd w:val="0"/>
        <w:jc w:val="both"/>
        <w:rPr>
          <w:rFonts w:asciiTheme="minorHAnsi" w:hAnsiTheme="minorHAnsi" w:cstheme="minorHAnsi"/>
          <w:bCs/>
          <w:lang w:eastAsia="cs-CZ"/>
        </w:rPr>
      </w:pPr>
      <w:r w:rsidRPr="001C1C68">
        <w:rPr>
          <w:rFonts w:asciiTheme="minorHAnsi" w:hAnsiTheme="minorHAnsi" w:cstheme="minorHAnsi"/>
          <w:bCs/>
          <w:iCs/>
          <w:lang w:eastAsia="cs-CZ"/>
        </w:rPr>
        <w:t xml:space="preserve"> </w:t>
      </w:r>
      <w:r w:rsidR="00D657EC" w:rsidRPr="001C1C68">
        <w:rPr>
          <w:rFonts w:asciiTheme="minorHAnsi" w:hAnsiTheme="minorHAnsi" w:cstheme="minorHAnsi"/>
          <w:bCs/>
          <w:iCs/>
          <w:lang w:eastAsia="cs-CZ"/>
        </w:rPr>
        <w:tab/>
      </w:r>
      <w:r w:rsidR="00BD1C9A" w:rsidRPr="001C1C68">
        <w:rPr>
          <w:rFonts w:asciiTheme="minorHAnsi" w:hAnsiTheme="minorHAnsi" w:cstheme="minorHAnsi"/>
          <w:bCs/>
          <w:lang w:eastAsia="cs-CZ"/>
        </w:rPr>
        <w:t xml:space="preserve">SO </w:t>
      </w:r>
      <w:r w:rsidRPr="001C1C68">
        <w:rPr>
          <w:rFonts w:asciiTheme="minorHAnsi" w:hAnsiTheme="minorHAnsi" w:cstheme="minorHAnsi"/>
          <w:bCs/>
          <w:lang w:eastAsia="cs-CZ"/>
        </w:rPr>
        <w:t>134</w:t>
      </w:r>
      <w:r w:rsidR="00BD1C9A" w:rsidRPr="001C1C68">
        <w:rPr>
          <w:rFonts w:asciiTheme="minorHAnsi" w:hAnsiTheme="minorHAnsi" w:cstheme="minorHAnsi"/>
          <w:bCs/>
          <w:lang w:eastAsia="cs-CZ"/>
        </w:rPr>
        <w:t xml:space="preserve"> </w:t>
      </w:r>
      <w:r w:rsidR="00D657EC" w:rsidRPr="001C1C68">
        <w:rPr>
          <w:rFonts w:asciiTheme="minorHAnsi" w:hAnsiTheme="minorHAnsi" w:cstheme="minorHAnsi"/>
          <w:bCs/>
          <w:lang w:eastAsia="cs-CZ"/>
        </w:rPr>
        <w:tab/>
      </w:r>
      <w:r w:rsidR="00D657EC" w:rsidRPr="001C1C68">
        <w:rPr>
          <w:rFonts w:asciiTheme="minorHAnsi" w:hAnsiTheme="minorHAnsi" w:cstheme="minorHAnsi"/>
          <w:bCs/>
          <w:lang w:eastAsia="cs-CZ"/>
        </w:rPr>
        <w:tab/>
      </w:r>
      <w:r w:rsidRPr="001C1C68">
        <w:rPr>
          <w:rFonts w:asciiTheme="minorHAnsi" w:hAnsiTheme="minorHAnsi" w:cstheme="minorHAnsi"/>
          <w:bCs/>
          <w:lang w:eastAsia="cs-CZ"/>
        </w:rPr>
        <w:t>Obnova chodníků,</w:t>
      </w:r>
      <w:r w:rsidR="00B25883" w:rsidRPr="001C1C68">
        <w:rPr>
          <w:rFonts w:asciiTheme="minorHAnsi" w:hAnsiTheme="minorHAnsi" w:cstheme="minorHAnsi"/>
          <w:bCs/>
          <w:lang w:eastAsia="cs-CZ"/>
        </w:rPr>
        <w:t xml:space="preserve"> </w:t>
      </w:r>
    </w:p>
    <w:p w14:paraId="66F4A128" w14:textId="77777777" w:rsidR="00D657EC" w:rsidRPr="001C1C68" w:rsidRDefault="00D657EC" w:rsidP="00203D3A">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7DC33E86" w14:textId="45CE80C6" w:rsidR="008936DF" w:rsidRPr="001C1C68" w:rsidRDefault="001C1C68" w:rsidP="00203D3A">
      <w:pPr>
        <w:widowControl w:val="0"/>
        <w:tabs>
          <w:tab w:val="left" w:pos="567"/>
        </w:tabs>
        <w:suppressAutoHyphens w:val="0"/>
        <w:autoSpaceDE w:val="0"/>
        <w:autoSpaceDN w:val="0"/>
        <w:adjustRightInd w:val="0"/>
        <w:jc w:val="both"/>
        <w:rPr>
          <w:rFonts w:asciiTheme="minorHAnsi" w:hAnsiTheme="minorHAnsi" w:cstheme="minorHAnsi"/>
          <w:bCs/>
          <w:iCs/>
          <w:lang w:eastAsia="cs-CZ"/>
        </w:rPr>
      </w:pPr>
      <w:r w:rsidRPr="001C1C68">
        <w:rPr>
          <w:rFonts w:asciiTheme="minorHAnsi" w:hAnsiTheme="minorHAnsi" w:cstheme="minorHAnsi"/>
          <w:bCs/>
          <w:lang w:eastAsia="cs-CZ"/>
        </w:rPr>
        <w:t>k</w:t>
      </w:r>
      <w:r w:rsidR="00D657EC" w:rsidRPr="001C1C68">
        <w:rPr>
          <w:rFonts w:asciiTheme="minorHAnsi" w:hAnsiTheme="minorHAnsi" w:cstheme="minorHAnsi"/>
          <w:bCs/>
          <w:lang w:eastAsia="cs-CZ"/>
        </w:rPr>
        <w:t xml:space="preserve">terý </w:t>
      </w:r>
      <w:r w:rsidR="00B25883" w:rsidRPr="001C1C68">
        <w:rPr>
          <w:rFonts w:asciiTheme="minorHAnsi" w:hAnsiTheme="minorHAnsi" w:cstheme="minorHAnsi"/>
          <w:bCs/>
          <w:lang w:eastAsia="cs-CZ"/>
        </w:rPr>
        <w:t>tvoří příloh</w:t>
      </w:r>
      <w:r w:rsidR="00893142" w:rsidRPr="001C1C68">
        <w:rPr>
          <w:rFonts w:asciiTheme="minorHAnsi" w:hAnsiTheme="minorHAnsi" w:cstheme="minorHAnsi"/>
          <w:bCs/>
          <w:lang w:eastAsia="cs-CZ"/>
        </w:rPr>
        <w:t>u</w:t>
      </w:r>
      <w:r w:rsidR="00B25883" w:rsidRPr="001C1C68">
        <w:rPr>
          <w:rFonts w:asciiTheme="minorHAnsi" w:hAnsiTheme="minorHAnsi" w:cstheme="minorHAnsi"/>
          <w:bCs/>
          <w:lang w:eastAsia="cs-CZ"/>
        </w:rPr>
        <w:t xml:space="preserve"> této Smlouvy</w:t>
      </w:r>
      <w:r w:rsidR="00971300" w:rsidRPr="001C1C68">
        <w:rPr>
          <w:rFonts w:asciiTheme="minorHAnsi" w:hAnsiTheme="minorHAnsi" w:cstheme="minorHAnsi"/>
          <w:bCs/>
          <w:lang w:eastAsia="cs-CZ"/>
        </w:rPr>
        <w:t>.</w:t>
      </w:r>
    </w:p>
    <w:p w14:paraId="46428A79" w14:textId="77777777" w:rsidR="00451D29" w:rsidRPr="001C1C68" w:rsidRDefault="00451D29" w:rsidP="00203D3A">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01C71E1A" w14:textId="77777777" w:rsidR="00184FE3" w:rsidRPr="001C1C68" w:rsidRDefault="00A943E5" w:rsidP="00203D3A">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1C1C68">
        <w:rPr>
          <w:rFonts w:asciiTheme="minorHAnsi" w:hAnsiTheme="minorHAnsi" w:cstheme="minorHAnsi"/>
          <w:bCs/>
          <w:lang w:eastAsia="cs-CZ"/>
        </w:rPr>
        <w:t>P</w:t>
      </w:r>
      <w:r w:rsidR="00184FE3" w:rsidRPr="001C1C68">
        <w:rPr>
          <w:rFonts w:asciiTheme="minorHAnsi" w:hAnsiTheme="minorHAnsi" w:cstheme="minorHAnsi"/>
          <w:bCs/>
          <w:lang w:eastAsia="cs-CZ"/>
        </w:rPr>
        <w:t xml:space="preserve">ředmětem díla je provedení všech činností, prací, dodávek a služeb obsažených </w:t>
      </w:r>
      <w:r w:rsidR="00D65D5C" w:rsidRPr="001C1C68">
        <w:rPr>
          <w:rFonts w:asciiTheme="minorHAnsi" w:hAnsiTheme="minorHAnsi" w:cstheme="minorHAnsi"/>
          <w:bCs/>
          <w:lang w:eastAsia="cs-CZ"/>
        </w:rPr>
        <w:t>v nabídce Z</w:t>
      </w:r>
      <w:r w:rsidRPr="001C1C68">
        <w:rPr>
          <w:rFonts w:asciiTheme="minorHAnsi" w:hAnsiTheme="minorHAnsi" w:cstheme="minorHAnsi"/>
          <w:bCs/>
          <w:lang w:eastAsia="cs-CZ"/>
        </w:rPr>
        <w:t xml:space="preserve">hotovitele, která byla podána na základě zadávacích podmínek obsahujících zejména </w:t>
      </w:r>
      <w:r w:rsidR="00184FE3" w:rsidRPr="001C1C68">
        <w:rPr>
          <w:rFonts w:asciiTheme="minorHAnsi" w:hAnsiTheme="minorHAnsi" w:cstheme="minorHAnsi"/>
          <w:bCs/>
          <w:lang w:eastAsia="cs-CZ"/>
        </w:rPr>
        <w:t>projektov</w:t>
      </w:r>
      <w:r w:rsidRPr="001C1C68">
        <w:rPr>
          <w:rFonts w:asciiTheme="minorHAnsi" w:hAnsiTheme="minorHAnsi" w:cstheme="minorHAnsi"/>
          <w:bCs/>
          <w:lang w:eastAsia="cs-CZ"/>
        </w:rPr>
        <w:t>ou dokumentaci pro prov</w:t>
      </w:r>
      <w:r w:rsidR="005A5632" w:rsidRPr="001C1C68">
        <w:rPr>
          <w:rFonts w:asciiTheme="minorHAnsi" w:hAnsiTheme="minorHAnsi" w:cstheme="minorHAnsi"/>
          <w:bCs/>
          <w:lang w:eastAsia="cs-CZ"/>
        </w:rPr>
        <w:t>á</w:t>
      </w:r>
      <w:r w:rsidRPr="001C1C68">
        <w:rPr>
          <w:rFonts w:asciiTheme="minorHAnsi" w:hAnsiTheme="minorHAnsi" w:cstheme="minorHAnsi"/>
          <w:bCs/>
          <w:lang w:eastAsia="cs-CZ"/>
        </w:rPr>
        <w:t>d</w:t>
      </w:r>
      <w:r w:rsidR="005A5632" w:rsidRPr="001C1C68">
        <w:rPr>
          <w:rFonts w:asciiTheme="minorHAnsi" w:hAnsiTheme="minorHAnsi" w:cstheme="minorHAnsi"/>
          <w:bCs/>
          <w:lang w:eastAsia="cs-CZ"/>
        </w:rPr>
        <w:t>ě</w:t>
      </w:r>
      <w:r w:rsidRPr="001C1C68">
        <w:rPr>
          <w:rFonts w:asciiTheme="minorHAnsi" w:hAnsiTheme="minorHAnsi" w:cstheme="minorHAnsi"/>
          <w:bCs/>
          <w:lang w:eastAsia="cs-CZ"/>
        </w:rPr>
        <w:t>ní stavby, dále soupis prací, dodávek a služeb s výkazem výměr</w:t>
      </w:r>
      <w:r w:rsidR="00184FE3" w:rsidRPr="001C1C68">
        <w:rPr>
          <w:rFonts w:asciiTheme="minorHAnsi" w:hAnsiTheme="minorHAnsi" w:cstheme="minorHAnsi"/>
          <w:bCs/>
          <w:lang w:eastAsia="cs-CZ"/>
        </w:rPr>
        <w:t>, a</w:t>
      </w:r>
      <w:r w:rsidRPr="001C1C68">
        <w:rPr>
          <w:rFonts w:asciiTheme="minorHAnsi" w:hAnsiTheme="minorHAnsi" w:cstheme="minorHAnsi"/>
          <w:bCs/>
          <w:lang w:eastAsia="cs-CZ"/>
        </w:rPr>
        <w:t xml:space="preserve"> dále </w:t>
      </w:r>
      <w:r w:rsidR="00184FE3" w:rsidRPr="001C1C68">
        <w:rPr>
          <w:rFonts w:asciiTheme="minorHAnsi" w:hAnsiTheme="minorHAnsi" w:cstheme="minorHAnsi"/>
          <w:bCs/>
          <w:lang w:eastAsia="cs-CZ"/>
        </w:rPr>
        <w:t>obchodní podmínk</w:t>
      </w:r>
      <w:r w:rsidRPr="001C1C68">
        <w:rPr>
          <w:rFonts w:asciiTheme="minorHAnsi" w:hAnsiTheme="minorHAnsi" w:cstheme="minorHAnsi"/>
          <w:bCs/>
          <w:lang w:eastAsia="cs-CZ"/>
        </w:rPr>
        <w:t>y</w:t>
      </w:r>
      <w:r w:rsidR="00184FE3" w:rsidRPr="001C1C68">
        <w:rPr>
          <w:rFonts w:asciiTheme="minorHAnsi" w:hAnsiTheme="minorHAnsi" w:cstheme="minorHAnsi"/>
          <w:bCs/>
          <w:lang w:eastAsia="cs-CZ"/>
        </w:rPr>
        <w:t>,</w:t>
      </w:r>
      <w:r w:rsidRPr="001C1C68">
        <w:rPr>
          <w:rFonts w:asciiTheme="minorHAnsi" w:hAnsiTheme="minorHAnsi" w:cstheme="minorHAnsi"/>
          <w:bCs/>
          <w:lang w:eastAsia="cs-CZ"/>
        </w:rPr>
        <w:t xml:space="preserve"> jež jsou nedílnou součástí této smlouvy</w:t>
      </w:r>
      <w:r w:rsidR="00184FE3" w:rsidRPr="001C1C68">
        <w:rPr>
          <w:rFonts w:asciiTheme="minorHAnsi" w:hAnsiTheme="minorHAnsi" w:cstheme="minorHAnsi"/>
          <w:bCs/>
          <w:lang w:eastAsia="cs-CZ"/>
        </w:rPr>
        <w:t>. Předmětem díla jsou rovněž činnosti, práce a dodávky, které nejsou v dokumentech uvedených v tomto článku s</w:t>
      </w:r>
      <w:r w:rsidR="006D3A9B" w:rsidRPr="001C1C68">
        <w:rPr>
          <w:rFonts w:asciiTheme="minorHAnsi" w:hAnsiTheme="minorHAnsi" w:cstheme="minorHAnsi"/>
          <w:bCs/>
          <w:lang w:eastAsia="cs-CZ"/>
        </w:rPr>
        <w:t>mlouvy obsaženy, ale o kterých Z</w:t>
      </w:r>
      <w:r w:rsidR="00184FE3" w:rsidRPr="001C1C68">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4EDA6C43" w14:textId="77777777" w:rsidR="00EA02EC" w:rsidRPr="001C1C68" w:rsidRDefault="00EA02EC" w:rsidP="00203D3A">
      <w:pPr>
        <w:pStyle w:val="Odstavecseseznamem"/>
        <w:widowControl w:val="0"/>
        <w:suppressAutoHyphens w:val="0"/>
        <w:rPr>
          <w:rFonts w:asciiTheme="minorHAnsi" w:hAnsiTheme="minorHAnsi" w:cstheme="minorHAnsi"/>
          <w:bCs/>
          <w:lang w:eastAsia="cs-CZ"/>
        </w:rPr>
      </w:pPr>
    </w:p>
    <w:p w14:paraId="2C78359D" w14:textId="77777777" w:rsidR="00EA02EC" w:rsidRPr="001C1C68" w:rsidRDefault="00EA02EC" w:rsidP="00203D3A">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1C1C68">
        <w:rPr>
          <w:rFonts w:asciiTheme="minorHAnsi" w:hAnsiTheme="minorHAnsi" w:cstheme="minorHAnsi"/>
          <w:bCs/>
          <w:lang w:eastAsia="cs-CZ"/>
        </w:rPr>
        <w:t>Při realizaci díla budou použity pouze</w:t>
      </w:r>
      <w:r w:rsidR="00A943E5" w:rsidRPr="001C1C68">
        <w:rPr>
          <w:rFonts w:asciiTheme="minorHAnsi" w:hAnsiTheme="minorHAnsi" w:cstheme="minorHAnsi"/>
          <w:bCs/>
          <w:lang w:eastAsia="cs-CZ"/>
        </w:rPr>
        <w:t xml:space="preserve"> pracovní a technologické postupy a dále </w:t>
      </w:r>
      <w:r w:rsidRPr="001C1C68">
        <w:rPr>
          <w:rFonts w:asciiTheme="minorHAnsi" w:hAnsiTheme="minorHAnsi" w:cstheme="minorHAnsi"/>
          <w:bCs/>
          <w:lang w:eastAsia="cs-CZ"/>
        </w:rPr>
        <w:t>výrobky a materiály, které splňují požadavky</w:t>
      </w:r>
      <w:r w:rsidR="00C34E99" w:rsidRPr="001C1C68">
        <w:rPr>
          <w:rFonts w:asciiTheme="minorHAnsi" w:hAnsiTheme="minorHAnsi" w:cstheme="minorHAnsi"/>
          <w:bCs/>
          <w:lang w:eastAsia="cs-CZ"/>
        </w:rPr>
        <w:t xml:space="preserve"> stavebního zákona</w:t>
      </w:r>
      <w:r w:rsidR="00A943E5" w:rsidRPr="001C1C68">
        <w:rPr>
          <w:rFonts w:asciiTheme="minorHAnsi" w:hAnsiTheme="minorHAnsi" w:cstheme="minorHAnsi"/>
          <w:bCs/>
          <w:lang w:eastAsia="cs-CZ"/>
        </w:rPr>
        <w:t xml:space="preserve"> a dalších právních předpisů upravujících jakost provedených stavebních prací</w:t>
      </w:r>
      <w:r w:rsidR="00C34E99" w:rsidRPr="001C1C68">
        <w:rPr>
          <w:rFonts w:asciiTheme="minorHAnsi" w:hAnsiTheme="minorHAnsi" w:cstheme="minorHAnsi"/>
          <w:bCs/>
          <w:lang w:eastAsia="cs-CZ"/>
        </w:rPr>
        <w:t>. Dodávky budou dokladovány k přejímacímu řízení potřebnými platnými certifikáty a prohlášením o shodě.</w:t>
      </w:r>
      <w:r w:rsidR="00A943E5" w:rsidRPr="001C1C68">
        <w:rPr>
          <w:rFonts w:asciiTheme="minorHAnsi" w:hAnsiTheme="minorHAnsi" w:cstheme="minorHAnsi"/>
          <w:bCs/>
          <w:lang w:eastAsia="cs-CZ"/>
        </w:rPr>
        <w:t xml:space="preserve"> </w:t>
      </w:r>
    </w:p>
    <w:p w14:paraId="1AAD8867" w14:textId="77777777" w:rsidR="005A3CA2" w:rsidRPr="001C1C68" w:rsidRDefault="005A3CA2" w:rsidP="00203D3A">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E568C05" w14:textId="77777777" w:rsidR="00C34E99" w:rsidRPr="001C1C68" w:rsidRDefault="00C34E99" w:rsidP="00203D3A">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1C1C68">
        <w:rPr>
          <w:rFonts w:asciiTheme="minorHAnsi" w:hAnsiTheme="minorHAnsi" w:cstheme="minorHAnsi"/>
          <w:bCs/>
          <w:lang w:eastAsia="cs-CZ"/>
        </w:rPr>
        <w:t>Všechny povrchy, konstrukce, venkovní plochy apod. poškozené v důsledku stavební činnosti bu</w:t>
      </w:r>
      <w:r w:rsidR="003D6E6E" w:rsidRPr="001C1C68">
        <w:rPr>
          <w:rFonts w:asciiTheme="minorHAnsi" w:hAnsiTheme="minorHAnsi" w:cstheme="minorHAnsi"/>
          <w:bCs/>
          <w:lang w:eastAsia="cs-CZ"/>
        </w:rPr>
        <w:t>dou po provedení prací uvedeny Z</w:t>
      </w:r>
      <w:r w:rsidRPr="001C1C68">
        <w:rPr>
          <w:rFonts w:asciiTheme="minorHAnsi" w:hAnsiTheme="minorHAnsi" w:cstheme="minorHAnsi"/>
          <w:bCs/>
          <w:lang w:eastAsia="cs-CZ"/>
        </w:rPr>
        <w:t xml:space="preserve">hotovitelem do původního </w:t>
      </w:r>
      <w:r w:rsidR="003D6E6E" w:rsidRPr="001C1C68">
        <w:rPr>
          <w:rFonts w:asciiTheme="minorHAnsi" w:hAnsiTheme="minorHAnsi" w:cstheme="minorHAnsi"/>
          <w:bCs/>
          <w:lang w:eastAsia="cs-CZ"/>
        </w:rPr>
        <w:t>stavu, v případě zničení budou Z</w:t>
      </w:r>
      <w:r w:rsidRPr="001C1C68">
        <w:rPr>
          <w:rFonts w:asciiTheme="minorHAnsi" w:hAnsiTheme="minorHAnsi" w:cstheme="minorHAnsi"/>
          <w:bCs/>
          <w:lang w:eastAsia="cs-CZ"/>
        </w:rPr>
        <w:t>hotovitelem nahrazeny novými.</w:t>
      </w:r>
    </w:p>
    <w:p w14:paraId="294662ED" w14:textId="77777777" w:rsidR="00B9148F" w:rsidRPr="001C1C68" w:rsidRDefault="00B9148F" w:rsidP="00203D3A">
      <w:pPr>
        <w:widowControl w:val="0"/>
        <w:tabs>
          <w:tab w:val="num" w:pos="709"/>
        </w:tabs>
        <w:suppressAutoHyphens w:val="0"/>
        <w:autoSpaceDE w:val="0"/>
        <w:autoSpaceDN w:val="0"/>
        <w:adjustRightInd w:val="0"/>
        <w:ind w:left="567" w:hanging="567"/>
        <w:jc w:val="both"/>
        <w:rPr>
          <w:rFonts w:asciiTheme="minorHAnsi" w:hAnsiTheme="minorHAnsi" w:cstheme="minorHAnsi"/>
          <w:bCs/>
        </w:rPr>
      </w:pPr>
    </w:p>
    <w:p w14:paraId="0C4DE00A" w14:textId="1A200262" w:rsidR="003F1103" w:rsidRPr="001C1C68" w:rsidRDefault="0035697D" w:rsidP="00203D3A">
      <w:pPr>
        <w:widowControl w:val="0"/>
        <w:tabs>
          <w:tab w:val="left" w:pos="2268"/>
        </w:tabs>
        <w:suppressAutoHyphens w:val="0"/>
        <w:jc w:val="center"/>
        <w:rPr>
          <w:rFonts w:asciiTheme="minorHAnsi" w:hAnsiTheme="minorHAnsi" w:cstheme="minorHAnsi"/>
          <w:b/>
        </w:rPr>
      </w:pPr>
      <w:r w:rsidRPr="001C1C68">
        <w:rPr>
          <w:rFonts w:asciiTheme="minorHAnsi" w:hAnsiTheme="minorHAnsi" w:cstheme="minorHAnsi"/>
          <w:b/>
        </w:rPr>
        <w:t>Článek IV.</w:t>
      </w:r>
    </w:p>
    <w:p w14:paraId="22988D1E" w14:textId="77777777" w:rsidR="00B9148F" w:rsidRPr="001C1C68" w:rsidRDefault="002E36D9"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1C1C68">
        <w:rPr>
          <w:rFonts w:asciiTheme="minorHAnsi" w:hAnsiTheme="minorHAnsi" w:cstheme="minorHAnsi"/>
        </w:rPr>
        <w:t>Doba plnění</w:t>
      </w:r>
    </w:p>
    <w:p w14:paraId="516A7530" w14:textId="77777777" w:rsidR="0097387A" w:rsidRPr="001C1C68" w:rsidRDefault="002E36D9" w:rsidP="00203D3A">
      <w:pPr>
        <w:pStyle w:val="Zkladntextodsazen2"/>
        <w:widowControl w:val="0"/>
        <w:numPr>
          <w:ilvl w:val="1"/>
          <w:numId w:val="4"/>
        </w:numPr>
        <w:tabs>
          <w:tab w:val="left" w:pos="567"/>
        </w:tabs>
        <w:spacing w:after="0" w:line="240" w:lineRule="auto"/>
        <w:ind w:left="0" w:firstLine="0"/>
        <w:jc w:val="both"/>
        <w:rPr>
          <w:rFonts w:asciiTheme="minorHAnsi" w:hAnsiTheme="minorHAnsi" w:cstheme="minorHAnsi"/>
          <w:lang w:val="cs-CZ"/>
        </w:rPr>
      </w:pPr>
      <w:r w:rsidRPr="001C1C68">
        <w:rPr>
          <w:rFonts w:asciiTheme="minorHAnsi" w:hAnsiTheme="minorHAnsi" w:cstheme="minorHAnsi"/>
          <w:snapToGrid w:val="0"/>
          <w:lang w:val="cs-CZ"/>
        </w:rPr>
        <w:t xml:space="preserve">Zhotovitel se zavazuje řádně a včas provést </w:t>
      </w:r>
      <w:r w:rsidR="0097387A" w:rsidRPr="001C1C68">
        <w:rPr>
          <w:rFonts w:asciiTheme="minorHAnsi" w:hAnsiTheme="minorHAnsi" w:cstheme="minorHAnsi"/>
          <w:snapToGrid w:val="0"/>
          <w:lang w:val="cs-CZ"/>
        </w:rPr>
        <w:t>dílo v těchto termínech plnění:</w:t>
      </w:r>
    </w:p>
    <w:p w14:paraId="7C1EA29A" w14:textId="77777777" w:rsidR="0097387A" w:rsidRPr="001C1C68" w:rsidRDefault="0097387A" w:rsidP="00203D3A">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1C1C68">
        <w:rPr>
          <w:rFonts w:asciiTheme="minorHAnsi" w:hAnsiTheme="minorHAnsi" w:cstheme="minorHAnsi"/>
          <w:lang w:eastAsia="cs-CZ"/>
        </w:rPr>
        <w:t>zahájení realizace stavby</w:t>
      </w:r>
      <w:r w:rsidR="00DE39B0" w:rsidRPr="001C1C68">
        <w:rPr>
          <w:rFonts w:asciiTheme="minorHAnsi" w:hAnsiTheme="minorHAnsi" w:cstheme="minorHAnsi"/>
          <w:lang w:eastAsia="cs-CZ"/>
        </w:rPr>
        <w:t xml:space="preserve">: </w:t>
      </w:r>
      <w:r w:rsidRPr="001C1C68">
        <w:rPr>
          <w:rFonts w:asciiTheme="minorHAnsi" w:hAnsiTheme="minorHAnsi" w:cstheme="minorHAnsi"/>
          <w:b/>
          <w:lang w:eastAsia="cs-CZ"/>
        </w:rPr>
        <w:t>dnem předání a převzetí staveniště</w:t>
      </w:r>
      <w:r w:rsidRPr="001C1C68">
        <w:rPr>
          <w:rFonts w:asciiTheme="minorHAnsi" w:hAnsiTheme="minorHAnsi" w:cstheme="minorHAnsi"/>
          <w:lang w:eastAsia="cs-CZ"/>
        </w:rPr>
        <w:t xml:space="preserve"> </w:t>
      </w:r>
    </w:p>
    <w:p w14:paraId="3E50EAED" w14:textId="142C41AF" w:rsidR="002705B6" w:rsidRPr="001C1C68" w:rsidRDefault="002705B6" w:rsidP="00203D3A">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1C1C68">
        <w:rPr>
          <w:rFonts w:asciiTheme="minorHAnsi" w:hAnsiTheme="minorHAnsi" w:cstheme="minorHAnsi"/>
          <w:lang w:eastAsia="cs-CZ"/>
        </w:rPr>
        <w:lastRenderedPageBreak/>
        <w:t xml:space="preserve">uvedení celé stavby do užívání ve smyslu čl. XII. obchodních podmínek (dále i „OP“): </w:t>
      </w:r>
      <w:r w:rsidRPr="001C1C68">
        <w:rPr>
          <w:rFonts w:asciiTheme="minorHAnsi" w:hAnsiTheme="minorHAnsi" w:cstheme="minorHAnsi"/>
          <w:b/>
          <w:lang w:eastAsia="cs-CZ"/>
        </w:rPr>
        <w:t xml:space="preserve">do </w:t>
      </w:r>
      <w:r w:rsidR="00015CCD" w:rsidRPr="001C1C68">
        <w:rPr>
          <w:rFonts w:asciiTheme="minorHAnsi" w:hAnsiTheme="minorHAnsi" w:cstheme="minorHAnsi"/>
          <w:b/>
          <w:lang w:eastAsia="cs-CZ"/>
        </w:rPr>
        <w:t>3</w:t>
      </w:r>
      <w:r w:rsidR="001432C5" w:rsidRPr="001C1C68">
        <w:rPr>
          <w:rFonts w:asciiTheme="minorHAnsi" w:hAnsiTheme="minorHAnsi" w:cstheme="minorHAnsi"/>
          <w:b/>
          <w:lang w:eastAsia="cs-CZ"/>
        </w:rPr>
        <w:t xml:space="preserve"> měsíců</w:t>
      </w:r>
      <w:r w:rsidRPr="001C1C68">
        <w:rPr>
          <w:rFonts w:asciiTheme="minorHAnsi" w:hAnsiTheme="minorHAnsi" w:cstheme="minorHAnsi"/>
          <w:lang w:eastAsia="cs-CZ"/>
        </w:rPr>
        <w:t xml:space="preserve"> od předání a převzetí staveniště </w:t>
      </w:r>
    </w:p>
    <w:p w14:paraId="00E09F55" w14:textId="4420724F" w:rsidR="00843B62" w:rsidRPr="001C1C68" w:rsidRDefault="00843B62" w:rsidP="00203D3A">
      <w:pPr>
        <w:widowControl w:val="0"/>
        <w:numPr>
          <w:ilvl w:val="2"/>
          <w:numId w:val="13"/>
        </w:numPr>
        <w:suppressAutoHyphens w:val="0"/>
        <w:overflowPunct w:val="0"/>
        <w:autoSpaceDE w:val="0"/>
        <w:autoSpaceDN w:val="0"/>
        <w:adjustRightInd w:val="0"/>
        <w:spacing w:after="120"/>
        <w:jc w:val="both"/>
        <w:textAlignment w:val="baseline"/>
        <w:rPr>
          <w:rFonts w:asciiTheme="minorHAnsi" w:hAnsiTheme="minorHAnsi" w:cstheme="minorHAnsi"/>
          <w:b/>
          <w:lang w:eastAsia="cs-CZ"/>
        </w:rPr>
      </w:pPr>
      <w:r w:rsidRPr="001C1C68">
        <w:rPr>
          <w:rFonts w:asciiTheme="minorHAnsi" w:hAnsiTheme="minorHAnsi" w:cstheme="minorHAnsi"/>
          <w:lang w:eastAsia="cs-CZ"/>
        </w:rPr>
        <w:t xml:space="preserve">uvedení chodníků přilehlých k mostu do užívání ve smyslu čl. XII. Obchodních podmínek (dále i „OP“): </w:t>
      </w:r>
      <w:r w:rsidRPr="001C1C68">
        <w:rPr>
          <w:rFonts w:asciiTheme="minorHAnsi" w:hAnsiTheme="minorHAnsi" w:cstheme="minorHAnsi"/>
          <w:b/>
          <w:lang w:eastAsia="cs-CZ"/>
        </w:rPr>
        <w:t>nejpozději do 18. července 2021 od převzetí a předání staveniště</w:t>
      </w:r>
    </w:p>
    <w:p w14:paraId="41515F0A" w14:textId="75DDFD8C" w:rsidR="002705B6" w:rsidRPr="001C1C68" w:rsidRDefault="002705B6" w:rsidP="00203D3A">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1C1C68">
        <w:rPr>
          <w:rFonts w:asciiTheme="minorHAnsi" w:hAnsiTheme="minorHAnsi" w:cstheme="minorHAnsi"/>
          <w:lang w:eastAsia="cs-CZ"/>
        </w:rPr>
        <w:t xml:space="preserve">dokončení díla vč. předání kompletní dokladové části Objednateli: </w:t>
      </w:r>
      <w:r w:rsidRPr="001C1C68">
        <w:rPr>
          <w:rFonts w:asciiTheme="minorHAnsi" w:hAnsiTheme="minorHAnsi" w:cstheme="minorHAnsi"/>
          <w:b/>
          <w:lang w:eastAsia="cs-CZ"/>
        </w:rPr>
        <w:t xml:space="preserve">do </w:t>
      </w:r>
      <w:r w:rsidR="001432C5" w:rsidRPr="001C1C68">
        <w:rPr>
          <w:rFonts w:asciiTheme="minorHAnsi" w:hAnsiTheme="minorHAnsi" w:cstheme="minorHAnsi"/>
          <w:b/>
          <w:lang w:eastAsia="cs-CZ"/>
        </w:rPr>
        <w:t>1 měsíce</w:t>
      </w:r>
      <w:r w:rsidRPr="001C1C68">
        <w:rPr>
          <w:rFonts w:asciiTheme="minorHAnsi" w:hAnsiTheme="minorHAnsi" w:cstheme="minorHAnsi"/>
          <w:lang w:eastAsia="cs-CZ"/>
        </w:rPr>
        <w:t xml:space="preserve"> od uvedení celé stavby do </w:t>
      </w:r>
      <w:r w:rsidR="00843B62" w:rsidRPr="001C1C68">
        <w:rPr>
          <w:rFonts w:asciiTheme="minorHAnsi" w:hAnsiTheme="minorHAnsi" w:cstheme="minorHAnsi"/>
          <w:lang w:eastAsia="cs-CZ"/>
        </w:rPr>
        <w:t>předčasného užívání</w:t>
      </w:r>
    </w:p>
    <w:p w14:paraId="4B50199F" w14:textId="77777777" w:rsidR="00293CA4" w:rsidRPr="001C1C68" w:rsidRDefault="00293CA4" w:rsidP="00203D3A">
      <w:pPr>
        <w:pStyle w:val="Zkladntextodsazen2"/>
        <w:widowControl w:val="0"/>
        <w:numPr>
          <w:ilvl w:val="1"/>
          <w:numId w:val="4"/>
        </w:numPr>
        <w:tabs>
          <w:tab w:val="left" w:pos="567"/>
        </w:tabs>
        <w:spacing w:after="0" w:line="240" w:lineRule="auto"/>
        <w:ind w:left="0" w:firstLine="0"/>
        <w:jc w:val="both"/>
        <w:rPr>
          <w:rFonts w:asciiTheme="minorHAnsi" w:hAnsiTheme="minorHAnsi" w:cstheme="minorHAnsi"/>
          <w:lang w:eastAsia="cs-CZ"/>
        </w:rPr>
      </w:pPr>
      <w:r w:rsidRPr="001C1C68">
        <w:rPr>
          <w:rFonts w:asciiTheme="minorHAnsi" w:hAnsiTheme="minorHAnsi" w:cstheme="minorHAnsi"/>
        </w:rPr>
        <w:t xml:space="preserve">Zhotovitel je povinen realizovat práce dle </w:t>
      </w:r>
      <w:r w:rsidRPr="001C1C68">
        <w:rPr>
          <w:rFonts w:asciiTheme="minorHAnsi" w:hAnsiTheme="minorHAnsi" w:cstheme="minorHAnsi"/>
          <w:lang w:val="cs-CZ"/>
        </w:rPr>
        <w:t xml:space="preserve">předem odsouhlaseného </w:t>
      </w:r>
      <w:r w:rsidRPr="001C1C68">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1C1C68" w:rsidRDefault="00293CA4" w:rsidP="00203D3A">
      <w:pPr>
        <w:pStyle w:val="Zkladntextodsazen2"/>
        <w:widowControl w:val="0"/>
        <w:tabs>
          <w:tab w:val="left" w:pos="567"/>
        </w:tabs>
        <w:spacing w:after="0" w:line="240" w:lineRule="auto"/>
        <w:ind w:left="0"/>
        <w:jc w:val="both"/>
        <w:rPr>
          <w:rFonts w:asciiTheme="minorHAnsi" w:hAnsiTheme="minorHAnsi" w:cstheme="minorHAnsi"/>
          <w:lang w:eastAsia="cs-CZ"/>
        </w:rPr>
      </w:pPr>
    </w:p>
    <w:p w14:paraId="57D31935" w14:textId="77777777" w:rsidR="00CA283F" w:rsidRPr="001C1C68" w:rsidRDefault="00A44BD8" w:rsidP="00203D3A">
      <w:pPr>
        <w:pStyle w:val="Zkladntextodsazen2"/>
        <w:widowControl w:val="0"/>
        <w:numPr>
          <w:ilvl w:val="1"/>
          <w:numId w:val="4"/>
        </w:numPr>
        <w:tabs>
          <w:tab w:val="left" w:pos="567"/>
        </w:tabs>
        <w:spacing w:after="0" w:line="240" w:lineRule="auto"/>
        <w:ind w:left="0" w:firstLine="0"/>
        <w:jc w:val="both"/>
        <w:rPr>
          <w:rFonts w:asciiTheme="minorHAnsi" w:hAnsiTheme="minorHAnsi" w:cstheme="minorHAnsi"/>
          <w:lang w:eastAsia="cs-CZ"/>
        </w:rPr>
      </w:pPr>
      <w:r w:rsidRPr="001C1C68">
        <w:rPr>
          <w:rFonts w:asciiTheme="minorHAnsi" w:hAnsiTheme="minorHAnsi" w:cstheme="minorHAnsi"/>
          <w:lang w:val="cs-CZ" w:eastAsia="cs-CZ"/>
        </w:rPr>
        <w:t xml:space="preserve">Smluvní strany se odlišně od OP dohodly, že </w:t>
      </w:r>
      <w:r w:rsidR="00CA283F" w:rsidRPr="001C1C68">
        <w:rPr>
          <w:rFonts w:asciiTheme="minorHAnsi" w:hAnsiTheme="minorHAnsi" w:cstheme="minorHAnsi"/>
          <w:lang w:eastAsia="cs-CZ"/>
        </w:rPr>
        <w:t xml:space="preserve">Harmonogram realizace díla </w:t>
      </w:r>
      <w:r w:rsidR="00293CA4" w:rsidRPr="001C1C68">
        <w:rPr>
          <w:rFonts w:asciiTheme="minorHAnsi" w:hAnsiTheme="minorHAnsi" w:cstheme="minorHAnsi"/>
          <w:b/>
          <w:lang w:val="cs-CZ" w:eastAsia="cs-CZ"/>
        </w:rPr>
        <w:t>ne</w:t>
      </w:r>
      <w:r w:rsidR="00CA283F" w:rsidRPr="001C1C68">
        <w:rPr>
          <w:rFonts w:asciiTheme="minorHAnsi" w:hAnsiTheme="minorHAnsi" w:cstheme="minorHAnsi"/>
          <w:b/>
          <w:lang w:eastAsia="cs-CZ"/>
        </w:rPr>
        <w:t>tvoří</w:t>
      </w:r>
      <w:r w:rsidR="00CA283F" w:rsidRPr="001C1C68">
        <w:rPr>
          <w:rFonts w:asciiTheme="minorHAnsi" w:hAnsiTheme="minorHAnsi" w:cstheme="minorHAnsi"/>
          <w:lang w:eastAsia="cs-CZ"/>
        </w:rPr>
        <w:t xml:space="preserve"> přílohu smlouvy</w:t>
      </w:r>
      <w:r w:rsidR="00293CA4" w:rsidRPr="001C1C68">
        <w:rPr>
          <w:rFonts w:asciiTheme="minorHAnsi" w:hAnsiTheme="minorHAnsi" w:cstheme="minorHAnsi"/>
          <w:lang w:val="cs-CZ" w:eastAsia="cs-CZ"/>
        </w:rPr>
        <w:t>, musí být však předem odsouhlasen zástupcem Objednatele nejpozději při předání staveniště. Harmonogram</w:t>
      </w:r>
      <w:r w:rsidR="00CA283F" w:rsidRPr="001C1C68">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1C1C68" w:rsidRDefault="0097387A" w:rsidP="00203D3A">
      <w:pPr>
        <w:pStyle w:val="Zkladntextodsazen2"/>
        <w:widowControl w:val="0"/>
        <w:tabs>
          <w:tab w:val="left" w:pos="567"/>
        </w:tabs>
        <w:spacing w:after="0" w:line="240" w:lineRule="auto"/>
        <w:ind w:left="0"/>
        <w:jc w:val="both"/>
        <w:rPr>
          <w:rFonts w:asciiTheme="minorHAnsi" w:hAnsiTheme="minorHAnsi" w:cstheme="minorHAnsi"/>
          <w:lang w:val="cs-CZ"/>
        </w:rPr>
      </w:pPr>
    </w:p>
    <w:p w14:paraId="7D6F64D3" w14:textId="77777777" w:rsidR="0097387A" w:rsidRPr="001C1C68" w:rsidRDefault="0097387A" w:rsidP="00203D3A">
      <w:pPr>
        <w:pStyle w:val="Zkladntextodsazen2"/>
        <w:widowControl w:val="0"/>
        <w:numPr>
          <w:ilvl w:val="1"/>
          <w:numId w:val="4"/>
        </w:numPr>
        <w:tabs>
          <w:tab w:val="left" w:pos="567"/>
        </w:tabs>
        <w:spacing w:after="0" w:line="240" w:lineRule="auto"/>
        <w:ind w:left="0" w:firstLine="0"/>
        <w:jc w:val="both"/>
        <w:rPr>
          <w:rFonts w:asciiTheme="minorHAnsi" w:hAnsiTheme="minorHAnsi" w:cstheme="minorHAnsi"/>
          <w:lang w:val="cs-CZ"/>
        </w:rPr>
      </w:pPr>
      <w:r w:rsidRPr="001C1C68">
        <w:rPr>
          <w:rFonts w:asciiTheme="minorHAnsi" w:hAnsiTheme="minorHAnsi" w:cstheme="minorHAnsi"/>
          <w:lang w:eastAsia="cs-CZ"/>
        </w:rPr>
        <w:t xml:space="preserve">Objednatel je povinen předat a Zhotovitel převzít staveniště (nebo jeho ucelenou část) v termínu do </w:t>
      </w:r>
      <w:r w:rsidRPr="001C1C68">
        <w:rPr>
          <w:rFonts w:asciiTheme="minorHAnsi" w:hAnsiTheme="minorHAnsi" w:cstheme="minorHAnsi"/>
          <w:b/>
          <w:lang w:eastAsia="cs-CZ"/>
        </w:rPr>
        <w:t>15 kalendářních dnů</w:t>
      </w:r>
      <w:r w:rsidRPr="001C1C68">
        <w:rPr>
          <w:rFonts w:asciiTheme="minorHAnsi" w:hAnsiTheme="minorHAnsi" w:cstheme="minorHAnsi"/>
          <w:lang w:eastAsia="cs-CZ"/>
        </w:rPr>
        <w:t xml:space="preserve"> </w:t>
      </w:r>
      <w:r w:rsidRPr="001C1C68">
        <w:rPr>
          <w:rFonts w:asciiTheme="minorHAnsi" w:hAnsiTheme="minorHAnsi" w:cstheme="minorHAnsi"/>
          <w:b/>
          <w:lang w:eastAsia="cs-CZ"/>
        </w:rPr>
        <w:t>ode</w:t>
      </w:r>
      <w:r w:rsidRPr="001C1C68">
        <w:rPr>
          <w:rFonts w:asciiTheme="minorHAnsi" w:hAnsiTheme="minorHAnsi" w:cstheme="minorHAnsi"/>
          <w:lang w:eastAsia="cs-CZ"/>
        </w:rPr>
        <w:t xml:space="preserve"> </w:t>
      </w:r>
      <w:r w:rsidRPr="001C1C68">
        <w:rPr>
          <w:rFonts w:asciiTheme="minorHAnsi" w:hAnsiTheme="minorHAnsi" w:cstheme="minorHAnsi"/>
          <w:b/>
          <w:lang w:eastAsia="cs-CZ"/>
        </w:rPr>
        <w:t>dne účinnosti této Smlouvy</w:t>
      </w:r>
      <w:r w:rsidRPr="001C1C68">
        <w:rPr>
          <w:rFonts w:asciiTheme="minorHAnsi" w:hAnsiTheme="minorHAnsi" w:cstheme="minorHAnsi"/>
          <w:lang w:eastAsia="cs-CZ"/>
        </w:rPr>
        <w:t>, včetně volného přístupu k jednotlivým objektům tak, aby Zhotovitel mohl zahájit práce a plynule v nich pokračovat</w:t>
      </w:r>
      <w:r w:rsidR="0062393F" w:rsidRPr="001C1C68">
        <w:rPr>
          <w:rFonts w:asciiTheme="minorHAnsi" w:hAnsiTheme="minorHAnsi" w:cstheme="minorHAnsi"/>
          <w:lang w:val="cs-CZ" w:eastAsia="cs-CZ"/>
        </w:rPr>
        <w:t>.</w:t>
      </w:r>
    </w:p>
    <w:p w14:paraId="357C0104" w14:textId="77777777" w:rsidR="004A620B" w:rsidRPr="001C1C68" w:rsidRDefault="004A620B" w:rsidP="00203D3A">
      <w:pPr>
        <w:pStyle w:val="Zkladntextodsazen2"/>
        <w:widowControl w:val="0"/>
        <w:tabs>
          <w:tab w:val="left" w:pos="567"/>
        </w:tabs>
        <w:spacing w:after="0" w:line="240" w:lineRule="auto"/>
        <w:ind w:left="0"/>
        <w:jc w:val="both"/>
        <w:rPr>
          <w:rFonts w:asciiTheme="minorHAnsi" w:hAnsiTheme="minorHAnsi" w:cstheme="minorHAnsi"/>
          <w:lang w:val="cs-CZ"/>
        </w:rPr>
      </w:pPr>
    </w:p>
    <w:p w14:paraId="713FD4C9" w14:textId="77777777" w:rsidR="004A620B" w:rsidRPr="001C1C68" w:rsidRDefault="004A620B" w:rsidP="00203D3A">
      <w:pPr>
        <w:pStyle w:val="Zkladntextodsazen2"/>
        <w:widowControl w:val="0"/>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1C1C68">
        <w:rPr>
          <w:rFonts w:asciiTheme="minorHAnsi" w:hAnsiTheme="minorHAnsi" w:cstheme="minorHAnsi"/>
          <w:snapToGrid w:val="0"/>
          <w:lang w:eastAsia="cs-CZ"/>
        </w:rPr>
        <w:t xml:space="preserve">Pokud Zhotovitel nezahájí realizaci díla </w:t>
      </w:r>
      <w:r w:rsidRPr="001C1C68">
        <w:rPr>
          <w:rFonts w:asciiTheme="minorHAnsi" w:hAnsiTheme="minorHAnsi" w:cstheme="minorHAnsi"/>
          <w:b/>
          <w:snapToGrid w:val="0"/>
          <w:lang w:eastAsia="cs-CZ"/>
        </w:rPr>
        <w:t>do 15 kalendářních dnů</w:t>
      </w:r>
      <w:r w:rsidRPr="001C1C68">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1C1C68" w:rsidRDefault="00B9148F" w:rsidP="00203D3A">
      <w:pPr>
        <w:widowControl w:val="0"/>
        <w:suppressAutoHyphens w:val="0"/>
        <w:rPr>
          <w:rFonts w:asciiTheme="minorHAnsi" w:hAnsiTheme="minorHAnsi" w:cstheme="minorHAnsi"/>
        </w:rPr>
      </w:pPr>
    </w:p>
    <w:p w14:paraId="152C485A" w14:textId="77777777" w:rsidR="003F1103" w:rsidRPr="001C1C68" w:rsidRDefault="003F1103" w:rsidP="00203D3A">
      <w:pPr>
        <w:pStyle w:val="Nadpis2"/>
        <w:keepNext w:val="0"/>
        <w:widowControl w:val="0"/>
        <w:numPr>
          <w:ilvl w:val="0"/>
          <w:numId w:val="0"/>
        </w:numPr>
        <w:suppressAutoHyphens w:val="0"/>
        <w:ind w:left="576" w:hanging="576"/>
        <w:rPr>
          <w:rFonts w:asciiTheme="minorHAnsi" w:hAnsiTheme="minorHAnsi" w:cstheme="minorHAnsi"/>
        </w:rPr>
      </w:pPr>
      <w:r w:rsidRPr="001C1C68">
        <w:rPr>
          <w:rFonts w:asciiTheme="minorHAnsi" w:hAnsiTheme="minorHAnsi" w:cstheme="minorHAnsi"/>
        </w:rPr>
        <w:t>Článek V</w:t>
      </w:r>
      <w:r w:rsidR="008946C4" w:rsidRPr="001C1C68">
        <w:rPr>
          <w:rFonts w:asciiTheme="minorHAnsi" w:hAnsiTheme="minorHAnsi" w:cstheme="minorHAnsi"/>
        </w:rPr>
        <w:t>.</w:t>
      </w:r>
    </w:p>
    <w:p w14:paraId="5EE070F9" w14:textId="77777777" w:rsidR="00B9148F" w:rsidRPr="001C1C68" w:rsidRDefault="002E36D9"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1C1C68">
        <w:rPr>
          <w:rFonts w:asciiTheme="minorHAnsi" w:hAnsiTheme="minorHAnsi" w:cstheme="minorHAnsi"/>
        </w:rPr>
        <w:t>Místo provádění díla</w:t>
      </w:r>
    </w:p>
    <w:p w14:paraId="635AD6D9" w14:textId="77777777" w:rsidR="008946C4" w:rsidRPr="001C1C68" w:rsidRDefault="00401E86" w:rsidP="00203D3A">
      <w:pPr>
        <w:pStyle w:val="Zkladntextodsazen"/>
        <w:widowControl w:val="0"/>
        <w:numPr>
          <w:ilvl w:val="1"/>
          <w:numId w:val="5"/>
        </w:numPr>
        <w:tabs>
          <w:tab w:val="left" w:pos="567"/>
        </w:tabs>
        <w:suppressAutoHyphens w:val="0"/>
        <w:spacing w:after="0"/>
        <w:ind w:left="0" w:firstLine="0"/>
        <w:jc w:val="both"/>
        <w:rPr>
          <w:rFonts w:asciiTheme="minorHAnsi" w:hAnsiTheme="minorHAnsi" w:cstheme="minorHAnsi"/>
        </w:rPr>
      </w:pPr>
      <w:r w:rsidRPr="001C1C68">
        <w:rPr>
          <w:rFonts w:asciiTheme="minorHAnsi" w:hAnsiTheme="minorHAnsi" w:cstheme="minorHAnsi"/>
        </w:rPr>
        <w:t xml:space="preserve">Místo </w:t>
      </w:r>
      <w:r w:rsidR="002E36D9" w:rsidRPr="001C1C68">
        <w:rPr>
          <w:rFonts w:asciiTheme="minorHAnsi" w:hAnsiTheme="minorHAnsi" w:cstheme="minorHAnsi"/>
        </w:rPr>
        <w:t>provádění díla</w:t>
      </w:r>
      <w:r w:rsidRPr="001C1C68">
        <w:rPr>
          <w:rFonts w:asciiTheme="minorHAnsi" w:hAnsiTheme="minorHAnsi" w:cstheme="minorHAnsi"/>
        </w:rPr>
        <w:t xml:space="preserve"> jako prostor staveniště</w:t>
      </w:r>
      <w:r w:rsidR="002E36D9" w:rsidRPr="001C1C68">
        <w:rPr>
          <w:rFonts w:asciiTheme="minorHAnsi" w:hAnsiTheme="minorHAnsi" w:cstheme="minorHAnsi"/>
        </w:rPr>
        <w:t xml:space="preserve"> je</w:t>
      </w:r>
      <w:r w:rsidR="00E45E70" w:rsidRPr="001C1C68">
        <w:rPr>
          <w:rFonts w:asciiTheme="minorHAnsi" w:hAnsiTheme="minorHAnsi" w:cstheme="minorHAnsi"/>
        </w:rPr>
        <w:t xml:space="preserve"> blíže specifikováno v projektové dokumentaci</w:t>
      </w:r>
      <w:r w:rsidRPr="001C1C68">
        <w:rPr>
          <w:rFonts w:asciiTheme="minorHAnsi" w:hAnsiTheme="minorHAnsi" w:cstheme="minorHAnsi"/>
        </w:rPr>
        <w:t xml:space="preserve">, viz </w:t>
      </w:r>
      <w:r w:rsidR="00E45E70" w:rsidRPr="001C1C68">
        <w:rPr>
          <w:rFonts w:asciiTheme="minorHAnsi" w:hAnsiTheme="minorHAnsi" w:cstheme="minorHAnsi"/>
        </w:rPr>
        <w:t>odst. 3.2. smlouvy.</w:t>
      </w:r>
    </w:p>
    <w:p w14:paraId="2EF12D3B" w14:textId="77777777" w:rsidR="00B9148F" w:rsidRPr="001C1C68" w:rsidRDefault="00B9148F" w:rsidP="00203D3A">
      <w:pPr>
        <w:pStyle w:val="Zkladntextodsazen21"/>
        <w:widowControl w:val="0"/>
        <w:suppressAutoHyphens w:val="0"/>
        <w:ind w:firstLine="0"/>
        <w:jc w:val="center"/>
        <w:rPr>
          <w:rFonts w:asciiTheme="minorHAnsi" w:hAnsiTheme="minorHAnsi" w:cstheme="minorHAnsi"/>
          <w:b/>
        </w:rPr>
      </w:pPr>
    </w:p>
    <w:p w14:paraId="75610792" w14:textId="39970755" w:rsidR="003D3964" w:rsidRPr="001C1C68" w:rsidRDefault="001C1C68" w:rsidP="00203D3A">
      <w:pPr>
        <w:pStyle w:val="Zkladntextodsazen21"/>
        <w:widowControl w:val="0"/>
        <w:suppressAutoHyphens w:val="0"/>
        <w:ind w:firstLine="0"/>
        <w:jc w:val="center"/>
        <w:rPr>
          <w:rFonts w:asciiTheme="minorHAnsi" w:hAnsiTheme="minorHAnsi" w:cstheme="minorHAnsi"/>
          <w:b/>
        </w:rPr>
      </w:pPr>
      <w:r w:rsidRPr="001C1C68">
        <w:rPr>
          <w:rFonts w:asciiTheme="minorHAnsi" w:hAnsiTheme="minorHAnsi" w:cstheme="minorHAnsi"/>
          <w:b/>
        </w:rPr>
        <w:t>Č</w:t>
      </w:r>
      <w:r w:rsidR="003D3964" w:rsidRPr="001C1C68">
        <w:rPr>
          <w:rFonts w:asciiTheme="minorHAnsi" w:hAnsiTheme="minorHAnsi" w:cstheme="minorHAnsi"/>
          <w:b/>
        </w:rPr>
        <w:t xml:space="preserve">lánek </w:t>
      </w:r>
      <w:r w:rsidR="00806573" w:rsidRPr="001C1C68">
        <w:rPr>
          <w:rFonts w:asciiTheme="minorHAnsi" w:hAnsiTheme="minorHAnsi" w:cstheme="minorHAnsi"/>
          <w:b/>
        </w:rPr>
        <w:t>V</w:t>
      </w:r>
      <w:r w:rsidR="008946C4" w:rsidRPr="001C1C68">
        <w:rPr>
          <w:rFonts w:asciiTheme="minorHAnsi" w:hAnsiTheme="minorHAnsi" w:cstheme="minorHAnsi"/>
          <w:b/>
        </w:rPr>
        <w:t>I.</w:t>
      </w:r>
    </w:p>
    <w:p w14:paraId="266C75C2" w14:textId="77777777" w:rsidR="00B9148F" w:rsidRPr="001C1C68" w:rsidRDefault="0097347E"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1C1C68">
        <w:rPr>
          <w:rFonts w:asciiTheme="minorHAnsi" w:hAnsiTheme="minorHAnsi" w:cstheme="minorHAnsi"/>
        </w:rPr>
        <w:t>Cena díla</w:t>
      </w:r>
    </w:p>
    <w:p w14:paraId="29EE67EC" w14:textId="496B12A4" w:rsidR="00F31222" w:rsidRPr="001C1C68" w:rsidRDefault="0097347E" w:rsidP="00203D3A">
      <w:pPr>
        <w:widowControl w:val="0"/>
        <w:numPr>
          <w:ilvl w:val="1"/>
          <w:numId w:val="6"/>
        </w:numPr>
        <w:tabs>
          <w:tab w:val="left" w:pos="567"/>
        </w:tabs>
        <w:suppressAutoHyphens w:val="0"/>
        <w:ind w:left="0" w:firstLine="0"/>
        <w:jc w:val="both"/>
        <w:rPr>
          <w:rFonts w:asciiTheme="minorHAnsi" w:hAnsiTheme="minorHAnsi" w:cstheme="minorHAnsi"/>
          <w:snapToGrid w:val="0"/>
        </w:rPr>
      </w:pPr>
      <w:r w:rsidRPr="001C1C68">
        <w:rPr>
          <w:rFonts w:asciiTheme="minorHAnsi" w:hAnsiTheme="minorHAnsi" w:cstheme="minorHAnsi"/>
          <w:snapToGrid w:val="0"/>
        </w:rPr>
        <w:t xml:space="preserve">Celková cena díla dle této </w:t>
      </w:r>
      <w:r w:rsidR="00723485" w:rsidRPr="001C1C68">
        <w:rPr>
          <w:rFonts w:asciiTheme="minorHAnsi" w:hAnsiTheme="minorHAnsi" w:cstheme="minorHAnsi"/>
          <w:snapToGrid w:val="0"/>
        </w:rPr>
        <w:t>S</w:t>
      </w:r>
      <w:r w:rsidRPr="001C1C68">
        <w:rPr>
          <w:rFonts w:asciiTheme="minorHAnsi" w:hAnsiTheme="minorHAnsi" w:cstheme="minorHAnsi"/>
          <w:snapToGrid w:val="0"/>
        </w:rPr>
        <w:t xml:space="preserve">mlouvy je stanovena </w:t>
      </w:r>
      <w:r w:rsidR="00883FA4" w:rsidRPr="001C1C68">
        <w:rPr>
          <w:rFonts w:asciiTheme="minorHAnsi" w:hAnsiTheme="minorHAnsi" w:cstheme="minorHAnsi"/>
          <w:snapToGrid w:val="0"/>
        </w:rPr>
        <w:t xml:space="preserve">na základě podané nabídky v rámci výše uvedeného zadávacího řízení </w:t>
      </w:r>
      <w:r w:rsidR="00CA56DD" w:rsidRPr="001C1C68">
        <w:rPr>
          <w:rFonts w:asciiTheme="minorHAnsi" w:hAnsiTheme="minorHAnsi" w:cstheme="minorHAnsi"/>
          <w:snapToGrid w:val="0"/>
        </w:rPr>
        <w:t>následovně</w:t>
      </w:r>
      <w:r w:rsidRPr="001C1C68">
        <w:rPr>
          <w:rFonts w:asciiTheme="minorHAnsi" w:hAnsiTheme="minorHAnsi" w:cstheme="minorHAnsi"/>
          <w:snapToGrid w:val="0"/>
        </w:rPr>
        <w:t>:</w:t>
      </w:r>
    </w:p>
    <w:tbl>
      <w:tblPr>
        <w:tblStyle w:val="Mkatabulky"/>
        <w:tblpPr w:leftFromText="141" w:rightFromText="141" w:vertAnchor="text" w:horzAnchor="margin" w:tblpXSpec="center" w:tblpY="1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126"/>
        <w:gridCol w:w="709"/>
        <w:tblGridChange w:id="0">
          <w:tblGrid>
            <w:gridCol w:w="2802"/>
            <w:gridCol w:w="2126"/>
            <w:gridCol w:w="709"/>
          </w:tblGrid>
        </w:tblGridChange>
      </w:tblGrid>
      <w:tr w:rsidR="00203D3A" w:rsidRPr="001C1C68" w14:paraId="7A86446D" w14:textId="77777777" w:rsidTr="00203D3A">
        <w:tc>
          <w:tcPr>
            <w:tcW w:w="2802" w:type="dxa"/>
          </w:tcPr>
          <w:p w14:paraId="77FAFA2A" w14:textId="77777777" w:rsidR="00203D3A" w:rsidRPr="001C1C68" w:rsidRDefault="00203D3A" w:rsidP="00203D3A">
            <w:pPr>
              <w:widowControl w:val="0"/>
              <w:tabs>
                <w:tab w:val="left" w:pos="567"/>
              </w:tabs>
              <w:suppressAutoHyphens w:val="0"/>
              <w:spacing w:before="60" w:after="60"/>
              <w:jc w:val="both"/>
              <w:rPr>
                <w:rFonts w:asciiTheme="minorHAnsi" w:hAnsiTheme="minorHAnsi" w:cstheme="minorHAnsi"/>
                <w:snapToGrid w:val="0"/>
              </w:rPr>
            </w:pPr>
            <w:r w:rsidRPr="001C1C68">
              <w:rPr>
                <w:rFonts w:asciiTheme="minorHAnsi" w:eastAsia="Arial" w:hAnsiTheme="minorHAnsi" w:cstheme="minorHAnsi"/>
              </w:rPr>
              <w:t>Cena díla celkem bez DPH</w:t>
            </w:r>
          </w:p>
        </w:tc>
        <w:tc>
          <w:tcPr>
            <w:tcW w:w="2126" w:type="dxa"/>
          </w:tcPr>
          <w:p w14:paraId="725C246D" w14:textId="77777777" w:rsidR="00203D3A" w:rsidRPr="001C1C68" w:rsidRDefault="00203D3A" w:rsidP="00203D3A">
            <w:pPr>
              <w:widowControl w:val="0"/>
              <w:tabs>
                <w:tab w:val="left" w:pos="567"/>
              </w:tabs>
              <w:suppressAutoHyphens w:val="0"/>
              <w:spacing w:before="60" w:after="60"/>
              <w:jc w:val="right"/>
              <w:rPr>
                <w:rFonts w:asciiTheme="minorHAnsi" w:hAnsiTheme="minorHAnsi" w:cstheme="minorHAnsi"/>
                <w:snapToGrid w:val="0"/>
              </w:rPr>
            </w:pPr>
            <w:r w:rsidRPr="001C1C68">
              <w:rPr>
                <w:rFonts w:asciiTheme="minorHAnsi" w:hAnsiTheme="minorHAnsi" w:cstheme="minorHAnsi"/>
                <w:b/>
              </w:rPr>
              <w:t>[Doplní účastník]</w:t>
            </w:r>
          </w:p>
        </w:tc>
        <w:tc>
          <w:tcPr>
            <w:tcW w:w="709" w:type="dxa"/>
          </w:tcPr>
          <w:p w14:paraId="53EE5D83" w14:textId="77777777" w:rsidR="00203D3A" w:rsidRPr="001C1C68" w:rsidRDefault="00203D3A" w:rsidP="00203D3A">
            <w:pPr>
              <w:widowControl w:val="0"/>
              <w:tabs>
                <w:tab w:val="left" w:pos="567"/>
              </w:tabs>
              <w:suppressAutoHyphens w:val="0"/>
              <w:spacing w:before="60" w:after="60"/>
              <w:jc w:val="both"/>
              <w:rPr>
                <w:rFonts w:asciiTheme="minorHAnsi" w:hAnsiTheme="minorHAnsi" w:cstheme="minorHAnsi"/>
                <w:snapToGrid w:val="0"/>
              </w:rPr>
            </w:pPr>
            <w:r w:rsidRPr="001C1C68">
              <w:rPr>
                <w:rFonts w:asciiTheme="minorHAnsi" w:hAnsiTheme="minorHAnsi" w:cstheme="minorHAnsi"/>
              </w:rPr>
              <w:t>Kč</w:t>
            </w:r>
          </w:p>
        </w:tc>
      </w:tr>
      <w:tr w:rsidR="00203D3A" w:rsidRPr="001C1C68" w14:paraId="1EC74249" w14:textId="77777777" w:rsidTr="00203D3A">
        <w:tc>
          <w:tcPr>
            <w:tcW w:w="2802" w:type="dxa"/>
          </w:tcPr>
          <w:p w14:paraId="0BFC01A3" w14:textId="77777777" w:rsidR="00203D3A" w:rsidRPr="001C1C68" w:rsidRDefault="00203D3A" w:rsidP="00203D3A">
            <w:pPr>
              <w:widowControl w:val="0"/>
              <w:tabs>
                <w:tab w:val="left" w:pos="567"/>
              </w:tabs>
              <w:suppressAutoHyphens w:val="0"/>
              <w:spacing w:before="60" w:after="60"/>
              <w:jc w:val="both"/>
              <w:rPr>
                <w:rFonts w:asciiTheme="minorHAnsi" w:hAnsiTheme="minorHAnsi" w:cstheme="minorHAnsi"/>
                <w:snapToGrid w:val="0"/>
              </w:rPr>
            </w:pPr>
            <w:r w:rsidRPr="001C1C68">
              <w:rPr>
                <w:rFonts w:asciiTheme="minorHAnsi" w:eastAsia="Arial" w:hAnsiTheme="minorHAnsi" w:cstheme="minorHAnsi"/>
              </w:rPr>
              <w:t>DPH 21 %</w:t>
            </w:r>
          </w:p>
        </w:tc>
        <w:tc>
          <w:tcPr>
            <w:tcW w:w="2126" w:type="dxa"/>
          </w:tcPr>
          <w:p w14:paraId="5DD77D64" w14:textId="77777777" w:rsidR="00203D3A" w:rsidRPr="001C1C68" w:rsidRDefault="00203D3A" w:rsidP="00203D3A">
            <w:pPr>
              <w:widowControl w:val="0"/>
              <w:tabs>
                <w:tab w:val="left" w:pos="567"/>
              </w:tabs>
              <w:suppressAutoHyphens w:val="0"/>
              <w:spacing w:before="60" w:after="60"/>
              <w:jc w:val="right"/>
              <w:rPr>
                <w:rFonts w:asciiTheme="minorHAnsi" w:hAnsiTheme="minorHAnsi" w:cstheme="minorHAnsi"/>
                <w:snapToGrid w:val="0"/>
              </w:rPr>
            </w:pPr>
            <w:r w:rsidRPr="001C1C68">
              <w:rPr>
                <w:rFonts w:asciiTheme="minorHAnsi" w:hAnsiTheme="minorHAnsi" w:cstheme="minorHAnsi"/>
                <w:b/>
              </w:rPr>
              <w:t>[Doplní účastník]</w:t>
            </w:r>
          </w:p>
        </w:tc>
        <w:tc>
          <w:tcPr>
            <w:tcW w:w="709" w:type="dxa"/>
          </w:tcPr>
          <w:p w14:paraId="2EF2417E" w14:textId="77777777" w:rsidR="00203D3A" w:rsidRPr="001C1C68" w:rsidRDefault="00203D3A" w:rsidP="00203D3A">
            <w:pPr>
              <w:widowControl w:val="0"/>
              <w:tabs>
                <w:tab w:val="left" w:pos="567"/>
              </w:tabs>
              <w:suppressAutoHyphens w:val="0"/>
              <w:spacing w:before="60" w:after="60"/>
              <w:jc w:val="both"/>
              <w:rPr>
                <w:rFonts w:asciiTheme="minorHAnsi" w:hAnsiTheme="minorHAnsi" w:cstheme="minorHAnsi"/>
                <w:snapToGrid w:val="0"/>
              </w:rPr>
            </w:pPr>
            <w:r w:rsidRPr="001C1C68">
              <w:rPr>
                <w:rFonts w:asciiTheme="minorHAnsi" w:hAnsiTheme="minorHAnsi" w:cstheme="minorHAnsi"/>
              </w:rPr>
              <w:t>Kč</w:t>
            </w:r>
          </w:p>
        </w:tc>
      </w:tr>
      <w:tr w:rsidR="00203D3A" w:rsidRPr="001C1C68" w14:paraId="58A01E10" w14:textId="77777777" w:rsidTr="00203D3A">
        <w:tc>
          <w:tcPr>
            <w:tcW w:w="2802" w:type="dxa"/>
          </w:tcPr>
          <w:p w14:paraId="5D46B73F" w14:textId="4F34C991" w:rsidR="00203D3A" w:rsidRPr="001C1C68" w:rsidRDefault="00203D3A" w:rsidP="00030E7D">
            <w:pPr>
              <w:widowControl w:val="0"/>
              <w:tabs>
                <w:tab w:val="left" w:pos="567"/>
              </w:tabs>
              <w:suppressAutoHyphens w:val="0"/>
              <w:spacing w:before="60" w:after="60"/>
              <w:jc w:val="both"/>
              <w:rPr>
                <w:rFonts w:asciiTheme="minorHAnsi" w:hAnsiTheme="minorHAnsi" w:cstheme="minorHAnsi"/>
                <w:snapToGrid w:val="0"/>
              </w:rPr>
            </w:pPr>
            <w:r w:rsidRPr="001C1C68">
              <w:rPr>
                <w:rFonts w:asciiTheme="minorHAnsi" w:eastAsia="Arial" w:hAnsiTheme="minorHAnsi" w:cstheme="minorHAnsi"/>
              </w:rPr>
              <w:t xml:space="preserve">Cena díla celkem </w:t>
            </w:r>
            <w:r w:rsidR="00030E7D">
              <w:rPr>
                <w:rFonts w:asciiTheme="minorHAnsi" w:eastAsia="Arial" w:hAnsiTheme="minorHAnsi" w:cstheme="minorHAnsi"/>
              </w:rPr>
              <w:t>vč.</w:t>
            </w:r>
            <w:r w:rsidRPr="001C1C68">
              <w:rPr>
                <w:rFonts w:asciiTheme="minorHAnsi" w:eastAsia="Arial" w:hAnsiTheme="minorHAnsi" w:cstheme="minorHAnsi"/>
              </w:rPr>
              <w:t xml:space="preserve"> DPH</w:t>
            </w:r>
          </w:p>
        </w:tc>
        <w:tc>
          <w:tcPr>
            <w:tcW w:w="2126" w:type="dxa"/>
          </w:tcPr>
          <w:p w14:paraId="7CF0C5B9" w14:textId="77777777" w:rsidR="00203D3A" w:rsidRPr="001C1C68" w:rsidRDefault="00203D3A" w:rsidP="00203D3A">
            <w:pPr>
              <w:widowControl w:val="0"/>
              <w:tabs>
                <w:tab w:val="left" w:pos="567"/>
              </w:tabs>
              <w:suppressAutoHyphens w:val="0"/>
              <w:spacing w:before="60" w:after="60"/>
              <w:jc w:val="right"/>
              <w:rPr>
                <w:rFonts w:asciiTheme="minorHAnsi" w:hAnsiTheme="minorHAnsi" w:cstheme="minorHAnsi"/>
                <w:snapToGrid w:val="0"/>
              </w:rPr>
            </w:pPr>
            <w:r w:rsidRPr="001C1C68">
              <w:rPr>
                <w:rFonts w:asciiTheme="minorHAnsi" w:hAnsiTheme="minorHAnsi" w:cstheme="minorHAnsi"/>
                <w:b/>
              </w:rPr>
              <w:t>[Doplní účastník]</w:t>
            </w:r>
          </w:p>
        </w:tc>
        <w:tc>
          <w:tcPr>
            <w:tcW w:w="709" w:type="dxa"/>
          </w:tcPr>
          <w:p w14:paraId="3BDE423E" w14:textId="77777777" w:rsidR="00203D3A" w:rsidRPr="001C1C68" w:rsidRDefault="00203D3A" w:rsidP="00203D3A">
            <w:pPr>
              <w:widowControl w:val="0"/>
              <w:tabs>
                <w:tab w:val="left" w:pos="567"/>
              </w:tabs>
              <w:suppressAutoHyphens w:val="0"/>
              <w:spacing w:before="60" w:after="60"/>
              <w:jc w:val="both"/>
              <w:rPr>
                <w:rFonts w:asciiTheme="minorHAnsi" w:hAnsiTheme="minorHAnsi" w:cstheme="minorHAnsi"/>
                <w:snapToGrid w:val="0"/>
              </w:rPr>
            </w:pPr>
            <w:r w:rsidRPr="001C1C68">
              <w:rPr>
                <w:rFonts w:asciiTheme="minorHAnsi" w:hAnsiTheme="minorHAnsi" w:cstheme="minorHAnsi"/>
              </w:rPr>
              <w:t>Kč</w:t>
            </w:r>
          </w:p>
        </w:tc>
      </w:tr>
    </w:tbl>
    <w:p w14:paraId="48A9D3BB" w14:textId="559E4CA2" w:rsidR="0097347E" w:rsidRPr="001C1C68" w:rsidRDefault="0097347E" w:rsidP="00203D3A">
      <w:pPr>
        <w:widowControl w:val="0"/>
        <w:suppressAutoHyphens w:val="0"/>
        <w:jc w:val="both"/>
        <w:rPr>
          <w:rFonts w:asciiTheme="minorHAnsi" w:hAnsiTheme="minorHAnsi" w:cstheme="minorHAnsi"/>
          <w:snapToGrid w:val="0"/>
        </w:rPr>
      </w:pPr>
    </w:p>
    <w:p w14:paraId="34EEC7A2" w14:textId="7D71202F" w:rsidR="00203D3A" w:rsidRPr="001C1C68" w:rsidRDefault="00203D3A" w:rsidP="00203D3A">
      <w:pPr>
        <w:widowControl w:val="0"/>
        <w:suppressAutoHyphens w:val="0"/>
        <w:jc w:val="both"/>
        <w:rPr>
          <w:rFonts w:asciiTheme="minorHAnsi" w:hAnsiTheme="minorHAnsi" w:cstheme="minorHAnsi"/>
          <w:snapToGrid w:val="0"/>
        </w:rPr>
      </w:pPr>
    </w:p>
    <w:p w14:paraId="77EC9B04" w14:textId="3E081892" w:rsidR="00203D3A" w:rsidRPr="001C1C68" w:rsidRDefault="00203D3A" w:rsidP="00203D3A">
      <w:pPr>
        <w:widowControl w:val="0"/>
        <w:suppressAutoHyphens w:val="0"/>
        <w:jc w:val="both"/>
        <w:rPr>
          <w:rFonts w:asciiTheme="minorHAnsi" w:hAnsiTheme="minorHAnsi" w:cstheme="minorHAnsi"/>
          <w:snapToGrid w:val="0"/>
        </w:rPr>
      </w:pPr>
    </w:p>
    <w:p w14:paraId="57A37340" w14:textId="0889E108" w:rsidR="00203D3A" w:rsidRPr="001C1C68" w:rsidRDefault="00203D3A" w:rsidP="00203D3A">
      <w:pPr>
        <w:widowControl w:val="0"/>
        <w:suppressAutoHyphens w:val="0"/>
        <w:jc w:val="both"/>
        <w:rPr>
          <w:rFonts w:asciiTheme="minorHAnsi" w:hAnsiTheme="minorHAnsi" w:cstheme="minorHAnsi"/>
          <w:snapToGrid w:val="0"/>
        </w:rPr>
      </w:pPr>
    </w:p>
    <w:p w14:paraId="7CAD566C" w14:textId="42F81271" w:rsidR="00203D3A" w:rsidRPr="001C1C68" w:rsidRDefault="00203D3A" w:rsidP="00203D3A">
      <w:pPr>
        <w:widowControl w:val="0"/>
        <w:suppressAutoHyphens w:val="0"/>
        <w:jc w:val="both"/>
        <w:rPr>
          <w:ins w:id="1" w:author="Autor"/>
          <w:rFonts w:asciiTheme="minorHAnsi" w:hAnsiTheme="minorHAnsi" w:cstheme="minorHAnsi"/>
          <w:snapToGrid w:val="0"/>
        </w:rPr>
      </w:pPr>
    </w:p>
    <w:p w14:paraId="63528196" w14:textId="072CF1C5" w:rsidR="00D93BF5" w:rsidRPr="001C1C68" w:rsidRDefault="0097347E" w:rsidP="00203D3A">
      <w:pPr>
        <w:widowControl w:val="0"/>
        <w:numPr>
          <w:ilvl w:val="1"/>
          <w:numId w:val="6"/>
        </w:numPr>
        <w:tabs>
          <w:tab w:val="left" w:pos="567"/>
        </w:tabs>
        <w:suppressAutoHyphens w:val="0"/>
        <w:ind w:left="0" w:firstLine="0"/>
        <w:jc w:val="both"/>
        <w:rPr>
          <w:rFonts w:asciiTheme="minorHAnsi" w:hAnsiTheme="minorHAnsi" w:cstheme="minorHAnsi"/>
          <w:snapToGrid w:val="0"/>
        </w:rPr>
      </w:pPr>
      <w:r w:rsidRPr="001C1C68">
        <w:rPr>
          <w:rFonts w:asciiTheme="minorHAnsi" w:hAnsiTheme="minorHAnsi" w:cstheme="minorHAnsi"/>
          <w:snapToGrid w:val="0"/>
        </w:rPr>
        <w:t>Podrobná kalkulace ceny díla včetně jednotkových cen je uvedena v soupisu stavebních prací, dodávek a služeb s výk</w:t>
      </w:r>
      <w:r w:rsidR="00A119B3" w:rsidRPr="001C1C68">
        <w:rPr>
          <w:rFonts w:asciiTheme="minorHAnsi" w:hAnsiTheme="minorHAnsi" w:cstheme="minorHAnsi"/>
          <w:snapToGrid w:val="0"/>
        </w:rPr>
        <w:t>azem výměr, který tvoří přílohu</w:t>
      </w:r>
      <w:r w:rsidRPr="001C1C68">
        <w:rPr>
          <w:rFonts w:asciiTheme="minorHAnsi" w:hAnsiTheme="minorHAnsi" w:cstheme="minorHAnsi"/>
          <w:snapToGrid w:val="0"/>
        </w:rPr>
        <w:t xml:space="preserve"> této smlouvy.</w:t>
      </w:r>
    </w:p>
    <w:p w14:paraId="6243C6F1" w14:textId="77777777" w:rsidR="001C1C68" w:rsidRPr="001C1C68" w:rsidRDefault="001C1C68" w:rsidP="001C1C68">
      <w:pPr>
        <w:widowControl w:val="0"/>
        <w:tabs>
          <w:tab w:val="left" w:pos="567"/>
        </w:tabs>
        <w:suppressAutoHyphens w:val="0"/>
        <w:jc w:val="both"/>
        <w:rPr>
          <w:rFonts w:asciiTheme="minorHAnsi" w:hAnsiTheme="minorHAnsi" w:cstheme="minorHAnsi"/>
          <w:snapToGrid w:val="0"/>
        </w:rPr>
      </w:pPr>
    </w:p>
    <w:p w14:paraId="6F423AEB" w14:textId="77777777" w:rsidR="00F31222" w:rsidRPr="001C1C68" w:rsidRDefault="0097347E" w:rsidP="00203D3A">
      <w:pPr>
        <w:widowControl w:val="0"/>
        <w:numPr>
          <w:ilvl w:val="1"/>
          <w:numId w:val="6"/>
        </w:numPr>
        <w:tabs>
          <w:tab w:val="left" w:pos="567"/>
        </w:tabs>
        <w:suppressAutoHyphens w:val="0"/>
        <w:ind w:left="0" w:firstLine="0"/>
        <w:jc w:val="both"/>
        <w:rPr>
          <w:rFonts w:asciiTheme="minorHAnsi" w:hAnsiTheme="minorHAnsi" w:cstheme="minorHAnsi"/>
          <w:snapToGrid w:val="0"/>
        </w:rPr>
      </w:pPr>
      <w:r w:rsidRPr="001C1C68">
        <w:rPr>
          <w:rFonts w:asciiTheme="minorHAnsi" w:hAnsiTheme="minorHAnsi" w:cstheme="minorHAnsi"/>
          <w:snapToGrid w:val="0"/>
        </w:rPr>
        <w:t xml:space="preserve">Zhotovitelem navržená cena </w:t>
      </w:r>
      <w:r w:rsidR="00D96A11" w:rsidRPr="001C1C68">
        <w:rPr>
          <w:rFonts w:asciiTheme="minorHAnsi" w:hAnsiTheme="minorHAnsi" w:cstheme="minorHAnsi"/>
          <w:snapToGrid w:val="0"/>
        </w:rPr>
        <w:t xml:space="preserve">díla </w:t>
      </w:r>
      <w:r w:rsidRPr="001C1C68">
        <w:rPr>
          <w:rFonts w:asciiTheme="minorHAnsi" w:hAnsiTheme="minorHAnsi" w:cstheme="minorHAnsi"/>
          <w:snapToGrid w:val="0"/>
        </w:rPr>
        <w:t xml:space="preserve">je </w:t>
      </w:r>
      <w:r w:rsidR="00D96A11" w:rsidRPr="001C1C68">
        <w:rPr>
          <w:rFonts w:asciiTheme="minorHAnsi" w:hAnsiTheme="minorHAnsi" w:cstheme="minorHAnsi"/>
          <w:snapToGrid w:val="0"/>
        </w:rPr>
        <w:t xml:space="preserve">úplná, </w:t>
      </w:r>
      <w:r w:rsidRPr="001C1C68">
        <w:rPr>
          <w:rFonts w:asciiTheme="minorHAnsi" w:hAnsiTheme="minorHAnsi" w:cstheme="minorHAnsi"/>
          <w:snapToGrid w:val="0"/>
        </w:rPr>
        <w:t>konečná</w:t>
      </w:r>
      <w:r w:rsidR="00D96A11" w:rsidRPr="001C1C68">
        <w:rPr>
          <w:rFonts w:asciiTheme="minorHAnsi" w:hAnsiTheme="minorHAnsi" w:cstheme="minorHAnsi"/>
          <w:snapToGrid w:val="0"/>
        </w:rPr>
        <w:t xml:space="preserve"> a nepřekročitelná a obsahuje veškeré položky vyplývající ze zadávací dokumentace a projektové dokumentace.</w:t>
      </w:r>
      <w:r w:rsidR="00883FA4" w:rsidRPr="001C1C68">
        <w:rPr>
          <w:rFonts w:asciiTheme="minorHAnsi" w:hAnsiTheme="minorHAnsi" w:cstheme="minorHAnsi"/>
          <w:snapToGrid w:val="0"/>
        </w:rPr>
        <w:t xml:space="preserve"> Případné vícepráce budou realizovány </w:t>
      </w:r>
      <w:r w:rsidR="00ED71D4" w:rsidRPr="001C1C68">
        <w:rPr>
          <w:rFonts w:asciiTheme="minorHAnsi" w:hAnsiTheme="minorHAnsi" w:cstheme="minorHAnsi"/>
          <w:snapToGrid w:val="0"/>
        </w:rPr>
        <w:t>na základě předchozího postupu Z</w:t>
      </w:r>
      <w:r w:rsidR="00883FA4" w:rsidRPr="001C1C68">
        <w:rPr>
          <w:rFonts w:asciiTheme="minorHAnsi" w:hAnsiTheme="minorHAnsi" w:cstheme="minorHAnsi"/>
          <w:snapToGrid w:val="0"/>
        </w:rPr>
        <w:t xml:space="preserve">hotovitele dle §§ 2594 a 2627 OZ a dále v souladu s § 222 ZZVZ. </w:t>
      </w:r>
    </w:p>
    <w:p w14:paraId="587915E3" w14:textId="77777777" w:rsidR="00203D3A" w:rsidRPr="001C1C68" w:rsidRDefault="00203D3A" w:rsidP="00203D3A">
      <w:pPr>
        <w:pStyle w:val="Nadpis2"/>
        <w:keepNext w:val="0"/>
        <w:widowControl w:val="0"/>
        <w:numPr>
          <w:ilvl w:val="0"/>
          <w:numId w:val="0"/>
        </w:numPr>
        <w:suppressAutoHyphens w:val="0"/>
        <w:ind w:left="576" w:hanging="576"/>
        <w:rPr>
          <w:rFonts w:asciiTheme="minorHAnsi" w:hAnsiTheme="minorHAnsi" w:cstheme="minorHAnsi"/>
        </w:rPr>
      </w:pPr>
    </w:p>
    <w:p w14:paraId="5ADB4AFF" w14:textId="4EFCEF67" w:rsidR="00073849" w:rsidRPr="001C1C68" w:rsidRDefault="00073849" w:rsidP="00203D3A">
      <w:pPr>
        <w:pStyle w:val="Nadpis2"/>
        <w:keepNext w:val="0"/>
        <w:widowControl w:val="0"/>
        <w:numPr>
          <w:ilvl w:val="0"/>
          <w:numId w:val="0"/>
        </w:numPr>
        <w:suppressAutoHyphens w:val="0"/>
        <w:ind w:left="576" w:hanging="576"/>
        <w:rPr>
          <w:rFonts w:asciiTheme="minorHAnsi" w:hAnsiTheme="minorHAnsi" w:cstheme="minorHAnsi"/>
        </w:rPr>
      </w:pPr>
      <w:r w:rsidRPr="001C1C68">
        <w:rPr>
          <w:rFonts w:asciiTheme="minorHAnsi" w:hAnsiTheme="minorHAnsi" w:cstheme="minorHAnsi"/>
        </w:rPr>
        <w:t xml:space="preserve">Článek </w:t>
      </w:r>
      <w:r w:rsidR="00806573" w:rsidRPr="001C1C68">
        <w:rPr>
          <w:rFonts w:asciiTheme="minorHAnsi" w:hAnsiTheme="minorHAnsi" w:cstheme="minorHAnsi"/>
        </w:rPr>
        <w:t>VI</w:t>
      </w:r>
      <w:r w:rsidR="00D93BF5" w:rsidRPr="001C1C68">
        <w:rPr>
          <w:rFonts w:asciiTheme="minorHAnsi" w:hAnsiTheme="minorHAnsi" w:cstheme="minorHAnsi"/>
        </w:rPr>
        <w:t>I.</w:t>
      </w:r>
    </w:p>
    <w:p w14:paraId="29D8FBC5" w14:textId="77777777" w:rsidR="00B9148F" w:rsidRPr="001C1C68" w:rsidRDefault="00D96A11"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1C1C68">
        <w:rPr>
          <w:rFonts w:asciiTheme="minorHAnsi" w:hAnsiTheme="minorHAnsi" w:cstheme="minorHAnsi"/>
        </w:rPr>
        <w:t>Smluvní pokuty</w:t>
      </w:r>
    </w:p>
    <w:p w14:paraId="043F73F6" w14:textId="77777777" w:rsidR="00A44BD8" w:rsidRPr="001C1C68" w:rsidRDefault="00A44BD8" w:rsidP="00203D3A">
      <w:pPr>
        <w:pStyle w:val="Zkladntextodsazen"/>
        <w:widowControl w:val="0"/>
        <w:numPr>
          <w:ilvl w:val="1"/>
          <w:numId w:val="7"/>
        </w:numPr>
        <w:tabs>
          <w:tab w:val="left" w:pos="567"/>
        </w:tabs>
        <w:suppressAutoHyphens w:val="0"/>
        <w:spacing w:after="0"/>
        <w:ind w:left="0" w:firstLine="0"/>
        <w:jc w:val="both"/>
        <w:rPr>
          <w:rFonts w:asciiTheme="minorHAnsi" w:hAnsiTheme="minorHAnsi" w:cstheme="minorHAnsi"/>
        </w:rPr>
      </w:pPr>
      <w:r w:rsidRPr="001C1C68">
        <w:rPr>
          <w:rFonts w:asciiTheme="minorHAnsi" w:hAnsiTheme="minorHAnsi" w:cstheme="minorHAnsi"/>
        </w:rPr>
        <w:t>Smluvní pokuty jsou upraveny v příslušné části OP.</w:t>
      </w:r>
    </w:p>
    <w:p w14:paraId="11504B1C" w14:textId="77777777" w:rsidR="00A44BD8" w:rsidRPr="001C1C68" w:rsidRDefault="00A44BD8" w:rsidP="00203D3A">
      <w:pPr>
        <w:pStyle w:val="Zkladntextodsazen"/>
        <w:widowControl w:val="0"/>
        <w:tabs>
          <w:tab w:val="left" w:pos="567"/>
        </w:tabs>
        <w:suppressAutoHyphens w:val="0"/>
        <w:spacing w:after="0"/>
        <w:ind w:left="0"/>
        <w:jc w:val="both"/>
        <w:rPr>
          <w:rFonts w:asciiTheme="minorHAnsi" w:hAnsiTheme="minorHAnsi" w:cstheme="minorHAnsi"/>
        </w:rPr>
      </w:pPr>
    </w:p>
    <w:p w14:paraId="47BA7059" w14:textId="77777777" w:rsidR="003D3964" w:rsidRPr="001C1C68" w:rsidRDefault="003D3964" w:rsidP="00203D3A">
      <w:pPr>
        <w:pStyle w:val="Nadpis2"/>
        <w:keepNext w:val="0"/>
        <w:widowControl w:val="0"/>
        <w:numPr>
          <w:ilvl w:val="0"/>
          <w:numId w:val="0"/>
        </w:numPr>
        <w:suppressAutoHyphens w:val="0"/>
        <w:ind w:left="578" w:hanging="578"/>
        <w:rPr>
          <w:rFonts w:asciiTheme="minorHAnsi" w:hAnsiTheme="minorHAnsi" w:cstheme="minorHAnsi"/>
        </w:rPr>
      </w:pPr>
      <w:r w:rsidRPr="001C1C68">
        <w:rPr>
          <w:rFonts w:asciiTheme="minorHAnsi" w:hAnsiTheme="minorHAnsi" w:cstheme="minorHAnsi"/>
        </w:rPr>
        <w:t xml:space="preserve">Článek </w:t>
      </w:r>
      <w:r w:rsidR="00E1220D" w:rsidRPr="001C1C68">
        <w:rPr>
          <w:rFonts w:asciiTheme="minorHAnsi" w:hAnsiTheme="minorHAnsi" w:cstheme="minorHAnsi"/>
        </w:rPr>
        <w:t>V</w:t>
      </w:r>
      <w:r w:rsidR="00806573" w:rsidRPr="001C1C68">
        <w:rPr>
          <w:rFonts w:asciiTheme="minorHAnsi" w:hAnsiTheme="minorHAnsi" w:cstheme="minorHAnsi"/>
        </w:rPr>
        <w:t>III</w:t>
      </w:r>
      <w:r w:rsidRPr="001C1C68">
        <w:rPr>
          <w:rFonts w:asciiTheme="minorHAnsi" w:hAnsiTheme="minorHAnsi" w:cstheme="minorHAnsi"/>
        </w:rPr>
        <w:t>.</w:t>
      </w:r>
    </w:p>
    <w:p w14:paraId="5674E950" w14:textId="77777777" w:rsidR="00B9148F" w:rsidRPr="001C1C68" w:rsidRDefault="00F454AB"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1C1C68">
        <w:rPr>
          <w:rFonts w:asciiTheme="minorHAnsi" w:hAnsiTheme="minorHAnsi" w:cstheme="minorHAnsi"/>
        </w:rPr>
        <w:t>Další ujednání</w:t>
      </w:r>
    </w:p>
    <w:p w14:paraId="5E2779E0" w14:textId="77777777" w:rsidR="00F454AB" w:rsidRPr="001C1C68" w:rsidRDefault="00F454AB" w:rsidP="00203D3A">
      <w:pPr>
        <w:widowControl w:val="0"/>
        <w:numPr>
          <w:ilvl w:val="1"/>
          <w:numId w:val="8"/>
        </w:numPr>
        <w:tabs>
          <w:tab w:val="left" w:pos="567"/>
        </w:tabs>
        <w:suppressAutoHyphens w:val="0"/>
        <w:snapToGrid w:val="0"/>
        <w:ind w:left="0" w:firstLine="0"/>
        <w:jc w:val="both"/>
        <w:outlineLvl w:val="7"/>
        <w:rPr>
          <w:rFonts w:asciiTheme="minorHAnsi" w:hAnsiTheme="minorHAnsi" w:cstheme="minorHAnsi"/>
          <w:lang w:eastAsia="cs-CZ"/>
        </w:rPr>
      </w:pPr>
      <w:r w:rsidRPr="001C1C68">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1C1C68" w:rsidRDefault="00005C9B" w:rsidP="00203D3A">
      <w:pPr>
        <w:widowControl w:val="0"/>
        <w:tabs>
          <w:tab w:val="left" w:pos="567"/>
        </w:tabs>
        <w:suppressAutoHyphens w:val="0"/>
        <w:snapToGrid w:val="0"/>
        <w:jc w:val="both"/>
        <w:outlineLvl w:val="7"/>
        <w:rPr>
          <w:rFonts w:asciiTheme="minorHAnsi" w:hAnsiTheme="minorHAnsi" w:cstheme="minorHAnsi"/>
          <w:lang w:eastAsia="cs-CZ"/>
        </w:rPr>
      </w:pPr>
      <w:r w:rsidRPr="001C1C68">
        <w:rPr>
          <w:rFonts w:asciiTheme="minorHAnsi" w:hAnsiTheme="minorHAnsi" w:cstheme="minorHAnsi"/>
          <w:lang w:eastAsia="cs-CZ"/>
        </w:rPr>
        <w:tab/>
      </w:r>
    </w:p>
    <w:p w14:paraId="3C3A3533" w14:textId="77777777" w:rsidR="00131FE7" w:rsidRPr="001C1C68" w:rsidRDefault="00F454AB" w:rsidP="00203D3A">
      <w:pPr>
        <w:widowControl w:val="0"/>
        <w:numPr>
          <w:ilvl w:val="1"/>
          <w:numId w:val="8"/>
        </w:numPr>
        <w:tabs>
          <w:tab w:val="left" w:pos="567"/>
        </w:tabs>
        <w:suppressAutoHyphens w:val="0"/>
        <w:snapToGrid w:val="0"/>
        <w:ind w:left="0" w:firstLine="0"/>
        <w:jc w:val="both"/>
        <w:outlineLvl w:val="7"/>
        <w:rPr>
          <w:rFonts w:asciiTheme="minorHAnsi" w:hAnsiTheme="minorHAnsi" w:cstheme="minorHAnsi"/>
        </w:rPr>
      </w:pPr>
      <w:r w:rsidRPr="001C1C68">
        <w:rPr>
          <w:rFonts w:asciiTheme="minorHAnsi" w:hAnsiTheme="minorHAnsi" w:cstheme="minorHAnsi"/>
          <w:lang w:eastAsia="cs-CZ"/>
        </w:rPr>
        <w:t xml:space="preserve">Smluvní strany se </w:t>
      </w:r>
      <w:r w:rsidR="00476C97" w:rsidRPr="001C1C68">
        <w:rPr>
          <w:rFonts w:asciiTheme="minorHAnsi" w:hAnsiTheme="minorHAnsi" w:cstheme="minorHAnsi"/>
          <w:lang w:eastAsia="cs-CZ"/>
        </w:rPr>
        <w:t xml:space="preserve">dále </w:t>
      </w:r>
      <w:r w:rsidRPr="001C1C68">
        <w:rPr>
          <w:rFonts w:asciiTheme="minorHAnsi" w:hAnsiTheme="minorHAnsi" w:cstheme="minorHAnsi"/>
          <w:lang w:eastAsia="cs-CZ"/>
        </w:rPr>
        <w:t>dohodly, že § 1921, §</w:t>
      </w:r>
      <w:r w:rsidR="00476C97" w:rsidRPr="001C1C68">
        <w:rPr>
          <w:rFonts w:asciiTheme="minorHAnsi" w:hAnsiTheme="minorHAnsi" w:cstheme="minorHAnsi"/>
          <w:lang w:eastAsia="cs-CZ"/>
        </w:rPr>
        <w:t xml:space="preserve"> </w:t>
      </w:r>
      <w:r w:rsidRPr="001C1C68">
        <w:rPr>
          <w:rFonts w:asciiTheme="minorHAnsi" w:hAnsiTheme="minorHAnsi" w:cstheme="minorHAnsi"/>
          <w:lang w:eastAsia="cs-CZ"/>
        </w:rPr>
        <w:t>2112, § 2</w:t>
      </w:r>
      <w:r w:rsidR="00476C97" w:rsidRPr="001C1C68">
        <w:rPr>
          <w:rFonts w:asciiTheme="minorHAnsi" w:hAnsiTheme="minorHAnsi" w:cstheme="minorHAnsi"/>
          <w:lang w:eastAsia="cs-CZ"/>
        </w:rPr>
        <w:t>595, § 2</w:t>
      </w:r>
      <w:r w:rsidRPr="001C1C68">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1C1C68">
        <w:rPr>
          <w:rFonts w:asciiTheme="minorHAnsi" w:hAnsiTheme="minorHAnsi" w:cstheme="minorHAnsi"/>
          <w:lang w:eastAsia="cs-CZ"/>
        </w:rPr>
        <w:t xml:space="preserve">byť i </w:t>
      </w:r>
      <w:r w:rsidRPr="001C1C68">
        <w:rPr>
          <w:rFonts w:asciiTheme="minorHAnsi" w:hAnsiTheme="minorHAnsi" w:cstheme="minorHAnsi"/>
          <w:lang w:eastAsia="cs-CZ"/>
        </w:rPr>
        <w:t>nemají donucující účinky, mají přednost před obchodními zvyklostmi, pokud Smlouva nestanoví jinak.</w:t>
      </w:r>
    </w:p>
    <w:p w14:paraId="2017A9A4" w14:textId="77777777" w:rsidR="001B4F46" w:rsidRPr="001C1C68" w:rsidRDefault="001B4F46" w:rsidP="00203D3A">
      <w:pPr>
        <w:pStyle w:val="Odstavecseseznamem"/>
        <w:widowControl w:val="0"/>
        <w:suppressAutoHyphens w:val="0"/>
        <w:rPr>
          <w:rFonts w:asciiTheme="minorHAnsi" w:hAnsiTheme="minorHAnsi" w:cstheme="minorHAnsi"/>
        </w:rPr>
      </w:pPr>
    </w:p>
    <w:p w14:paraId="46D3B053" w14:textId="77777777" w:rsidR="001B4F46" w:rsidRPr="001C1C68" w:rsidRDefault="001B4F46" w:rsidP="00203D3A">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1C1C68">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1C1C68">
        <w:rPr>
          <w:rFonts w:asciiTheme="minorHAnsi" w:hAnsiTheme="minorHAnsi" w:cstheme="minorHAnsi"/>
          <w:b/>
          <w:snapToGrid w:val="0"/>
          <w:lang w:eastAsia="cs-CZ"/>
        </w:rPr>
        <w:t>Režim přenesené daňové povinnosti</w:t>
      </w:r>
      <w:r w:rsidRPr="001C1C68">
        <w:rPr>
          <w:rFonts w:asciiTheme="minorHAnsi" w:hAnsiTheme="minorHAnsi" w:cstheme="minorHAnsi"/>
          <w:snapToGrid w:val="0"/>
          <w:lang w:eastAsia="cs-CZ"/>
        </w:rPr>
        <w:t xml:space="preserve"> se na stavební práce dle této Smlouvy nevztahuje.</w:t>
      </w:r>
    </w:p>
    <w:p w14:paraId="42203F63" w14:textId="77777777" w:rsidR="00BA704C" w:rsidRPr="001C1C68" w:rsidRDefault="00BA704C" w:rsidP="00203D3A">
      <w:pPr>
        <w:widowControl w:val="0"/>
        <w:tabs>
          <w:tab w:val="left" w:pos="567"/>
        </w:tabs>
        <w:suppressAutoHyphens w:val="0"/>
        <w:snapToGrid w:val="0"/>
        <w:jc w:val="both"/>
        <w:outlineLvl w:val="7"/>
        <w:rPr>
          <w:rFonts w:asciiTheme="minorHAnsi" w:hAnsiTheme="minorHAnsi" w:cstheme="minorHAnsi"/>
          <w:snapToGrid w:val="0"/>
          <w:lang w:eastAsia="cs-CZ"/>
        </w:rPr>
      </w:pPr>
    </w:p>
    <w:p w14:paraId="6A2C8DA2" w14:textId="77777777" w:rsidR="00BA704C" w:rsidRPr="001C1C68" w:rsidRDefault="00BA704C" w:rsidP="00203D3A">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1C1C68">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4A42636E" w14:textId="77777777" w:rsidR="00BB7FBF" w:rsidRPr="001C1C68" w:rsidRDefault="00BB7FBF" w:rsidP="00203D3A">
      <w:pPr>
        <w:widowControl w:val="0"/>
        <w:suppressAutoHyphens w:val="0"/>
        <w:overflowPunct w:val="0"/>
        <w:autoSpaceDE w:val="0"/>
        <w:autoSpaceDN w:val="0"/>
        <w:adjustRightInd w:val="0"/>
        <w:spacing w:after="120"/>
        <w:ind w:left="360"/>
        <w:jc w:val="both"/>
        <w:textAlignment w:val="baseline"/>
        <w:rPr>
          <w:rFonts w:asciiTheme="minorHAnsi" w:hAnsiTheme="minorHAnsi" w:cstheme="minorHAnsi"/>
          <w:b/>
          <w:snapToGrid w:val="0"/>
          <w:color w:val="000000"/>
        </w:rPr>
      </w:pPr>
    </w:p>
    <w:p w14:paraId="7FF56BA1" w14:textId="5192251F" w:rsidR="00BB7FBF" w:rsidRPr="001C1C68" w:rsidRDefault="00BB7FBF" w:rsidP="00203D3A">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1C1C68">
        <w:rPr>
          <w:rFonts w:asciiTheme="minorHAnsi" w:hAnsiTheme="minorHAnsi" w:cstheme="minorHAnsi"/>
          <w:snapToGrid w:val="0"/>
          <w:lang w:eastAsia="cs-CZ"/>
        </w:rPr>
        <w:t xml:space="preserve">Objednatel přijímá i elektronické faktury, a to ve </w:t>
      </w:r>
      <w:r w:rsidR="00684A03" w:rsidRPr="001C1C68">
        <w:rPr>
          <w:rFonts w:asciiTheme="minorHAnsi" w:hAnsiTheme="minorHAnsi" w:cstheme="minorHAnsi"/>
          <w:snapToGrid w:val="0"/>
          <w:lang w:eastAsia="cs-CZ"/>
        </w:rPr>
        <w:t>formátu</w:t>
      </w:r>
      <w:r w:rsidRPr="001C1C68">
        <w:rPr>
          <w:rFonts w:asciiTheme="minorHAnsi" w:hAnsiTheme="minorHAnsi" w:cstheme="minorHAnsi"/>
          <w:snapToGrid w:val="0"/>
          <w:lang w:eastAsia="cs-CZ"/>
        </w:rPr>
        <w:t xml:space="preserve"> PDF. V takovém případě je Zhotovitel povinen elektronickou fakturu zaslat Objednateli na email</w:t>
      </w:r>
      <w:r w:rsidR="00684A03" w:rsidRPr="001C1C68">
        <w:rPr>
          <w:rFonts w:asciiTheme="minorHAnsi" w:hAnsiTheme="minorHAnsi" w:cstheme="minorHAnsi"/>
          <w:snapToGrid w:val="0"/>
          <w:color w:val="000000" w:themeColor="text1"/>
          <w:lang w:eastAsia="cs-CZ"/>
        </w:rPr>
        <w:t>:</w:t>
      </w:r>
      <w:r w:rsidRPr="001C1C68">
        <w:rPr>
          <w:rFonts w:asciiTheme="minorHAnsi" w:hAnsiTheme="minorHAnsi" w:cstheme="minorHAnsi"/>
          <w:snapToGrid w:val="0"/>
          <w:color w:val="000000" w:themeColor="text1"/>
          <w:lang w:eastAsia="cs-CZ"/>
        </w:rPr>
        <w:t xml:space="preserve"> </w:t>
      </w:r>
      <w:r w:rsidR="00F4135A" w:rsidRPr="001C1C68">
        <w:rPr>
          <w:rFonts w:asciiTheme="minorHAnsi" w:hAnsiTheme="minorHAnsi" w:cstheme="minorHAnsi"/>
          <w:snapToGrid w:val="0"/>
          <w:color w:val="000000" w:themeColor="text1"/>
          <w:lang w:eastAsia="cs-CZ"/>
        </w:rPr>
        <w:t xml:space="preserve"> </w:t>
      </w:r>
      <w:hyperlink r:id="rId8" w:history="1">
        <w:r w:rsidR="00684A03" w:rsidRPr="001C1C68">
          <w:rPr>
            <w:rStyle w:val="Hypertextovodkaz"/>
            <w:rFonts w:asciiTheme="minorHAnsi" w:hAnsiTheme="minorHAnsi" w:cstheme="minorHAnsi"/>
            <w:snapToGrid w:val="0"/>
            <w:color w:val="000000" w:themeColor="text1"/>
            <w:lang w:eastAsia="cs-CZ"/>
          </w:rPr>
          <w:t>podatelna@svetlans.cz</w:t>
        </w:r>
      </w:hyperlink>
      <w:r w:rsidR="00684A03" w:rsidRPr="001C1C68">
        <w:rPr>
          <w:rFonts w:asciiTheme="minorHAnsi" w:hAnsiTheme="minorHAnsi" w:cstheme="minorHAnsi"/>
          <w:snapToGrid w:val="0"/>
          <w:color w:val="000000" w:themeColor="text1"/>
          <w:lang w:eastAsia="cs-CZ"/>
        </w:rPr>
        <w:t xml:space="preserve">, </w:t>
      </w:r>
      <w:r w:rsidR="00684A03" w:rsidRPr="001C1C68">
        <w:rPr>
          <w:rFonts w:asciiTheme="minorHAnsi" w:hAnsiTheme="minorHAnsi" w:cstheme="minorHAnsi"/>
          <w:snapToGrid w:val="0"/>
          <w:lang w:eastAsia="cs-CZ"/>
        </w:rPr>
        <w:t>případně na e-mailovou adresu osoby oprávněné jednat za Objednatele ve věcech technických.</w:t>
      </w:r>
    </w:p>
    <w:p w14:paraId="6E14C183" w14:textId="5316141F" w:rsidR="00F4135A" w:rsidRPr="001C1C68" w:rsidRDefault="00F4135A" w:rsidP="00203D3A">
      <w:pPr>
        <w:widowControl w:val="0"/>
        <w:tabs>
          <w:tab w:val="left" w:pos="567"/>
        </w:tabs>
        <w:suppressAutoHyphens w:val="0"/>
        <w:snapToGrid w:val="0"/>
        <w:jc w:val="both"/>
        <w:outlineLvl w:val="7"/>
        <w:rPr>
          <w:rFonts w:asciiTheme="minorHAnsi" w:hAnsiTheme="minorHAnsi" w:cstheme="minorHAnsi"/>
          <w:snapToGrid w:val="0"/>
          <w:lang w:eastAsia="cs-CZ"/>
        </w:rPr>
      </w:pPr>
    </w:p>
    <w:p w14:paraId="702C3D77" w14:textId="77777777" w:rsidR="00043E26" w:rsidRPr="001C1C68" w:rsidRDefault="00043E26" w:rsidP="00203D3A">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1C1C68">
        <w:rPr>
          <w:rFonts w:asciiTheme="minorHAnsi" w:hAnsiTheme="minorHAnsi" w:cstheme="minorHAnsi"/>
          <w:snapToGrid w:val="0"/>
        </w:rPr>
        <w:t xml:space="preserve">V souvislosti se závazkem Zhotovitele vůči Objednateli k poskytnutí „Zádržného“ dle odst. </w:t>
      </w:r>
      <w:r w:rsidRPr="001C1C68">
        <w:rPr>
          <w:rFonts w:asciiTheme="minorHAnsi" w:hAnsiTheme="minorHAnsi" w:cstheme="minorHAnsi"/>
          <w:snapToGrid w:val="0"/>
        </w:rPr>
        <w:lastRenderedPageBreak/>
        <w:t>8.19. a 8.20. Obchodních podmínek nepožaduje Objednatel po Zhotoviteli Bankovní záruku za řádné plnění díla dle čl. 19.6. Obchodních podmínek.</w:t>
      </w:r>
    </w:p>
    <w:p w14:paraId="6C3EE8DA" w14:textId="77777777" w:rsidR="004A55B7" w:rsidRPr="001C1C68" w:rsidRDefault="004A55B7" w:rsidP="00203D3A">
      <w:pPr>
        <w:pStyle w:val="Nadpis2"/>
        <w:keepNext w:val="0"/>
        <w:widowControl w:val="0"/>
        <w:numPr>
          <w:ilvl w:val="0"/>
          <w:numId w:val="0"/>
        </w:numPr>
        <w:suppressAutoHyphens w:val="0"/>
        <w:ind w:left="576" w:hanging="576"/>
        <w:rPr>
          <w:rFonts w:asciiTheme="minorHAnsi" w:hAnsiTheme="minorHAnsi" w:cstheme="minorHAnsi"/>
        </w:rPr>
      </w:pPr>
    </w:p>
    <w:p w14:paraId="4477DF51" w14:textId="77777777" w:rsidR="003D3964" w:rsidRPr="001C1C68" w:rsidRDefault="003D3964" w:rsidP="00203D3A">
      <w:pPr>
        <w:pStyle w:val="Nadpis2"/>
        <w:keepNext w:val="0"/>
        <w:widowControl w:val="0"/>
        <w:numPr>
          <w:ilvl w:val="0"/>
          <w:numId w:val="0"/>
        </w:numPr>
        <w:suppressAutoHyphens w:val="0"/>
        <w:ind w:left="578" w:hanging="578"/>
        <w:rPr>
          <w:rFonts w:asciiTheme="minorHAnsi" w:hAnsiTheme="minorHAnsi" w:cstheme="minorHAnsi"/>
        </w:rPr>
      </w:pPr>
      <w:r w:rsidRPr="001C1C68">
        <w:rPr>
          <w:rFonts w:asciiTheme="minorHAnsi" w:hAnsiTheme="minorHAnsi" w:cstheme="minorHAnsi"/>
        </w:rPr>
        <w:t>Č</w:t>
      </w:r>
      <w:bookmarkStart w:id="2" w:name="_GoBack"/>
      <w:bookmarkEnd w:id="2"/>
      <w:r w:rsidRPr="001C1C68">
        <w:rPr>
          <w:rFonts w:asciiTheme="minorHAnsi" w:hAnsiTheme="minorHAnsi" w:cstheme="minorHAnsi"/>
        </w:rPr>
        <w:t xml:space="preserve">lánek </w:t>
      </w:r>
      <w:r w:rsidR="00806573" w:rsidRPr="001C1C68">
        <w:rPr>
          <w:rFonts w:asciiTheme="minorHAnsi" w:hAnsiTheme="minorHAnsi" w:cstheme="minorHAnsi"/>
        </w:rPr>
        <w:t>I</w:t>
      </w:r>
      <w:r w:rsidRPr="001C1C68">
        <w:rPr>
          <w:rFonts w:asciiTheme="minorHAnsi" w:hAnsiTheme="minorHAnsi" w:cstheme="minorHAnsi"/>
        </w:rPr>
        <w:t>X.</w:t>
      </w:r>
    </w:p>
    <w:p w14:paraId="45BF0476" w14:textId="77777777" w:rsidR="00B9148F" w:rsidRPr="001C1C68" w:rsidRDefault="00131FE7"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1C1C68">
        <w:rPr>
          <w:rFonts w:asciiTheme="minorHAnsi" w:hAnsiTheme="minorHAnsi" w:cstheme="minorHAnsi"/>
        </w:rPr>
        <w:t>Obchodní podmínky</w:t>
      </w:r>
    </w:p>
    <w:p w14:paraId="4C1AFB22" w14:textId="77777777" w:rsidR="00A021CA" w:rsidRPr="001C1C68" w:rsidRDefault="00131FE7" w:rsidP="00203D3A">
      <w:pPr>
        <w:widowControl w:val="0"/>
        <w:numPr>
          <w:ilvl w:val="1"/>
          <w:numId w:val="9"/>
        </w:numPr>
        <w:tabs>
          <w:tab w:val="left" w:pos="567"/>
        </w:tabs>
        <w:suppressAutoHyphens w:val="0"/>
        <w:ind w:left="0" w:firstLine="0"/>
        <w:jc w:val="both"/>
        <w:rPr>
          <w:rFonts w:asciiTheme="minorHAnsi" w:hAnsiTheme="minorHAnsi" w:cstheme="minorHAnsi"/>
        </w:rPr>
      </w:pPr>
      <w:r w:rsidRPr="001C1C68">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1C1C68">
        <w:rPr>
          <w:rFonts w:asciiTheme="minorHAnsi" w:hAnsiTheme="minorHAnsi" w:cstheme="minorHAnsi"/>
        </w:rPr>
        <w:t>O</w:t>
      </w:r>
      <w:r w:rsidR="003B392A" w:rsidRPr="001C1C68">
        <w:rPr>
          <w:rFonts w:asciiTheme="minorHAnsi" w:hAnsiTheme="minorHAnsi" w:cstheme="minorHAnsi"/>
        </w:rPr>
        <w:t xml:space="preserve">bjednatele, jakožto </w:t>
      </w:r>
      <w:r w:rsidRPr="001C1C68">
        <w:rPr>
          <w:rFonts w:asciiTheme="minorHAnsi" w:hAnsiTheme="minorHAnsi" w:cstheme="minorHAnsi"/>
        </w:rPr>
        <w:t xml:space="preserve">zadavatele </w:t>
      </w:r>
      <w:r w:rsidR="003B392A" w:rsidRPr="001C1C68">
        <w:rPr>
          <w:rFonts w:asciiTheme="minorHAnsi" w:hAnsiTheme="minorHAnsi" w:cstheme="minorHAnsi"/>
        </w:rPr>
        <w:t xml:space="preserve">výše uvedené </w:t>
      </w:r>
      <w:r w:rsidRPr="001C1C68">
        <w:rPr>
          <w:rFonts w:asciiTheme="minorHAnsi" w:hAnsiTheme="minorHAnsi" w:cstheme="minorHAnsi"/>
        </w:rPr>
        <w:t>veřejn</w:t>
      </w:r>
      <w:r w:rsidR="003B392A" w:rsidRPr="001C1C68">
        <w:rPr>
          <w:rFonts w:asciiTheme="minorHAnsi" w:hAnsiTheme="minorHAnsi" w:cstheme="minorHAnsi"/>
        </w:rPr>
        <w:t>é</w:t>
      </w:r>
      <w:r w:rsidRPr="001C1C68">
        <w:rPr>
          <w:rFonts w:asciiTheme="minorHAnsi" w:hAnsiTheme="minorHAnsi" w:cstheme="minorHAnsi"/>
        </w:rPr>
        <w:t xml:space="preserve"> zakázk</w:t>
      </w:r>
      <w:r w:rsidR="003B392A" w:rsidRPr="001C1C68">
        <w:rPr>
          <w:rFonts w:asciiTheme="minorHAnsi" w:hAnsiTheme="minorHAnsi" w:cstheme="minorHAnsi"/>
        </w:rPr>
        <w:t>y</w:t>
      </w:r>
      <w:r w:rsidRPr="001C1C68">
        <w:rPr>
          <w:rFonts w:asciiTheme="minorHAnsi" w:hAnsiTheme="minorHAnsi" w:cstheme="minorHAnsi"/>
        </w:rPr>
        <w:t>.</w:t>
      </w:r>
    </w:p>
    <w:p w14:paraId="42212024" w14:textId="77777777" w:rsidR="00131FE7" w:rsidRPr="001C1C68" w:rsidRDefault="00131FE7" w:rsidP="00203D3A">
      <w:pPr>
        <w:widowControl w:val="0"/>
        <w:suppressAutoHyphens w:val="0"/>
        <w:ind w:left="720"/>
        <w:jc w:val="both"/>
        <w:rPr>
          <w:rFonts w:asciiTheme="minorHAnsi" w:hAnsiTheme="minorHAnsi" w:cstheme="minorHAnsi"/>
        </w:rPr>
      </w:pPr>
    </w:p>
    <w:p w14:paraId="0BDAE849" w14:textId="77777777" w:rsidR="00131FE7" w:rsidRPr="001C1C68" w:rsidRDefault="008A0551" w:rsidP="00203D3A">
      <w:pPr>
        <w:widowControl w:val="0"/>
        <w:numPr>
          <w:ilvl w:val="1"/>
          <w:numId w:val="9"/>
        </w:numPr>
        <w:tabs>
          <w:tab w:val="left" w:pos="567"/>
        </w:tabs>
        <w:suppressAutoHyphens w:val="0"/>
        <w:ind w:left="0" w:firstLine="0"/>
        <w:jc w:val="both"/>
        <w:rPr>
          <w:rFonts w:asciiTheme="minorHAnsi" w:hAnsiTheme="minorHAnsi" w:cstheme="minorHAnsi"/>
        </w:rPr>
      </w:pPr>
      <w:r w:rsidRPr="001C1C68">
        <w:rPr>
          <w:rFonts w:asciiTheme="minorHAnsi" w:hAnsiTheme="minorHAnsi" w:cstheme="minorHAnsi"/>
        </w:rPr>
        <w:t xml:space="preserve">V případě rozporu obchodních podmínek a této smlouvy mají přednost ustanovení </w:t>
      </w:r>
      <w:r w:rsidR="003B392A" w:rsidRPr="001C1C68">
        <w:rPr>
          <w:rFonts w:asciiTheme="minorHAnsi" w:hAnsiTheme="minorHAnsi" w:cstheme="minorHAnsi"/>
        </w:rPr>
        <w:t>uvedená v</w:t>
      </w:r>
      <w:r w:rsidR="009D7CE9" w:rsidRPr="001C1C68">
        <w:rPr>
          <w:rFonts w:asciiTheme="minorHAnsi" w:hAnsiTheme="minorHAnsi" w:cstheme="minorHAnsi"/>
        </w:rPr>
        <w:t>e smlouvě</w:t>
      </w:r>
      <w:r w:rsidRPr="001C1C68">
        <w:rPr>
          <w:rFonts w:asciiTheme="minorHAnsi" w:hAnsiTheme="minorHAnsi" w:cstheme="minorHAnsi"/>
        </w:rPr>
        <w:t>.</w:t>
      </w:r>
    </w:p>
    <w:p w14:paraId="680DFEE0" w14:textId="77777777" w:rsidR="00A94631" w:rsidRPr="001C1C68" w:rsidRDefault="00A94631" w:rsidP="00203D3A">
      <w:pPr>
        <w:widowControl w:val="0"/>
        <w:tabs>
          <w:tab w:val="left" w:pos="567"/>
        </w:tabs>
        <w:suppressAutoHyphens w:val="0"/>
        <w:jc w:val="both"/>
        <w:rPr>
          <w:rFonts w:asciiTheme="minorHAnsi" w:hAnsiTheme="minorHAnsi" w:cstheme="minorHAnsi"/>
        </w:rPr>
      </w:pPr>
    </w:p>
    <w:p w14:paraId="7BF7C6B7" w14:textId="77777777" w:rsidR="0009719D" w:rsidRPr="001C1C68" w:rsidRDefault="0009719D" w:rsidP="00203D3A">
      <w:pPr>
        <w:widowControl w:val="0"/>
        <w:numPr>
          <w:ilvl w:val="1"/>
          <w:numId w:val="9"/>
        </w:numPr>
        <w:tabs>
          <w:tab w:val="left" w:pos="567"/>
        </w:tabs>
        <w:suppressAutoHyphens w:val="0"/>
        <w:jc w:val="both"/>
        <w:rPr>
          <w:rFonts w:asciiTheme="minorHAnsi" w:hAnsiTheme="minorHAnsi" w:cstheme="minorHAnsi"/>
        </w:rPr>
      </w:pPr>
      <w:r w:rsidRPr="001C1C68">
        <w:rPr>
          <w:rFonts w:asciiTheme="minorHAnsi" w:hAnsiTheme="minorHAnsi" w:cstheme="minorHAnsi"/>
        </w:rPr>
        <w:t xml:space="preserve">Zhotovitel tímto prohlašuje, že OP zadavatele zná, akceptuje je a rozumí jim. </w:t>
      </w:r>
    </w:p>
    <w:p w14:paraId="6B8F5789" w14:textId="77777777" w:rsidR="004A55B7" w:rsidRPr="001C1C68" w:rsidRDefault="004A55B7" w:rsidP="00203D3A">
      <w:pPr>
        <w:widowControl w:val="0"/>
        <w:suppressAutoHyphens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57E0F890" w14:textId="77777777" w:rsidR="001C1C68" w:rsidRPr="001C1C68" w:rsidRDefault="001C1C68" w:rsidP="00203D3A">
      <w:pPr>
        <w:widowControl w:val="0"/>
        <w:suppressAutoHyphens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751E02C0" w14:textId="604F28E6" w:rsidR="00831C04" w:rsidRPr="001C1C68" w:rsidRDefault="00831C04" w:rsidP="00203D3A">
      <w:pPr>
        <w:widowControl w:val="0"/>
        <w:suppressAutoHyphens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1C1C68">
        <w:rPr>
          <w:rFonts w:asciiTheme="minorHAnsi" w:hAnsiTheme="minorHAnsi" w:cstheme="minorHAnsi"/>
          <w:b/>
          <w:bCs/>
          <w:snapToGrid w:val="0"/>
          <w:lang w:eastAsia="cs-CZ"/>
        </w:rPr>
        <w:t>Článek X</w:t>
      </w:r>
      <w:r w:rsidR="000C1E31" w:rsidRPr="001C1C68">
        <w:rPr>
          <w:rFonts w:asciiTheme="minorHAnsi" w:hAnsiTheme="minorHAnsi" w:cstheme="minorHAnsi"/>
          <w:b/>
          <w:bCs/>
          <w:snapToGrid w:val="0"/>
          <w:lang w:eastAsia="cs-CZ"/>
        </w:rPr>
        <w:t>.</w:t>
      </w:r>
    </w:p>
    <w:p w14:paraId="1B5C73D1" w14:textId="77777777" w:rsidR="00831C04" w:rsidRPr="001C1C68" w:rsidRDefault="00831C04"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1C1C68">
        <w:rPr>
          <w:rFonts w:asciiTheme="minorHAnsi" w:hAnsiTheme="minorHAnsi" w:cstheme="minorHAnsi"/>
        </w:rPr>
        <w:t>Odpovědnost za vady díla a záruka za jakost</w:t>
      </w:r>
    </w:p>
    <w:p w14:paraId="6F72C1E7" w14:textId="3917FB67" w:rsidR="003A4246" w:rsidRPr="001C1C68" w:rsidRDefault="003A4246" w:rsidP="00203D3A">
      <w:pPr>
        <w:pStyle w:val="Zkladntextodsazen21"/>
        <w:widowControl w:val="0"/>
        <w:numPr>
          <w:ilvl w:val="1"/>
          <w:numId w:val="10"/>
        </w:numPr>
        <w:tabs>
          <w:tab w:val="left" w:pos="567"/>
        </w:tabs>
        <w:suppressAutoHyphens w:val="0"/>
        <w:ind w:left="0" w:firstLine="0"/>
        <w:rPr>
          <w:rFonts w:asciiTheme="minorHAnsi" w:hAnsiTheme="minorHAnsi" w:cstheme="minorHAnsi"/>
          <w:lang w:eastAsia="cs-CZ"/>
        </w:rPr>
      </w:pPr>
      <w:r w:rsidRPr="001C1C68">
        <w:rPr>
          <w:rFonts w:asciiTheme="minorHAnsi" w:hAnsiTheme="minorHAnsi" w:cstheme="minorHAnsi"/>
          <w:lang w:eastAsia="cs-CZ"/>
        </w:rPr>
        <w:t xml:space="preserve">Zhotovitel poskytuje na dílo, které je předmětem této Smlouvy, záruku za jakost v délce trvání </w:t>
      </w:r>
      <w:r w:rsidRPr="001C1C68">
        <w:rPr>
          <w:rFonts w:asciiTheme="minorHAnsi" w:hAnsiTheme="minorHAnsi" w:cstheme="minorHAnsi"/>
          <w:b/>
          <w:lang w:eastAsia="cs-CZ"/>
        </w:rPr>
        <w:t>60 měsíců</w:t>
      </w:r>
      <w:r w:rsidR="006233E1" w:rsidRPr="001C1C68">
        <w:rPr>
          <w:rFonts w:asciiTheme="minorHAnsi" w:hAnsiTheme="minorHAnsi" w:cstheme="minorHAnsi"/>
          <w:b/>
          <w:lang w:eastAsia="cs-CZ"/>
        </w:rPr>
        <w:t>.</w:t>
      </w:r>
    </w:p>
    <w:p w14:paraId="0E6C050A" w14:textId="77777777" w:rsidR="00A94631" w:rsidRPr="001C1C68" w:rsidRDefault="00A94631" w:rsidP="00203D3A">
      <w:pPr>
        <w:pStyle w:val="Zkladntextodsazen21"/>
        <w:widowControl w:val="0"/>
        <w:tabs>
          <w:tab w:val="left" w:pos="567"/>
        </w:tabs>
        <w:suppressAutoHyphens w:val="0"/>
        <w:ind w:firstLine="0"/>
        <w:rPr>
          <w:rFonts w:asciiTheme="minorHAnsi" w:hAnsiTheme="minorHAnsi" w:cstheme="minorHAnsi"/>
          <w:lang w:eastAsia="cs-CZ"/>
        </w:rPr>
      </w:pPr>
    </w:p>
    <w:p w14:paraId="610A0468" w14:textId="77777777" w:rsidR="0091657F" w:rsidRPr="001C1C68" w:rsidRDefault="0091657F" w:rsidP="00203D3A">
      <w:pPr>
        <w:pStyle w:val="Zkladntextodsazen21"/>
        <w:widowControl w:val="0"/>
        <w:numPr>
          <w:ilvl w:val="1"/>
          <w:numId w:val="10"/>
        </w:numPr>
        <w:tabs>
          <w:tab w:val="left" w:pos="567"/>
        </w:tabs>
        <w:suppressAutoHyphens w:val="0"/>
        <w:ind w:left="0" w:firstLine="0"/>
        <w:rPr>
          <w:rFonts w:asciiTheme="minorHAnsi" w:hAnsiTheme="minorHAnsi" w:cstheme="minorHAnsi"/>
          <w:lang w:eastAsia="cs-CZ"/>
        </w:rPr>
      </w:pPr>
      <w:r w:rsidRPr="001C1C68">
        <w:rPr>
          <w:rFonts w:asciiTheme="minorHAnsi" w:hAnsiTheme="minorHAnsi" w:cstheme="minorHAnsi"/>
          <w:lang w:eastAsia="cs-CZ"/>
        </w:rPr>
        <w:t xml:space="preserve">Záruka za jakost počíná běžet ode dne podepsání písemného protokolu o předání a převzetí díla bez vad.  </w:t>
      </w:r>
    </w:p>
    <w:p w14:paraId="5857F753" w14:textId="77777777" w:rsidR="0091657F" w:rsidRPr="001C1C68" w:rsidRDefault="0091657F" w:rsidP="00203D3A">
      <w:pPr>
        <w:widowControl w:val="0"/>
        <w:suppressAutoHyphens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41B81A6C" w14:textId="77777777" w:rsidR="00831C04" w:rsidRPr="001C1C68" w:rsidRDefault="00831C04" w:rsidP="00203D3A">
      <w:pPr>
        <w:pStyle w:val="Zkladntextodsazen21"/>
        <w:widowControl w:val="0"/>
        <w:numPr>
          <w:ilvl w:val="1"/>
          <w:numId w:val="10"/>
        </w:numPr>
        <w:tabs>
          <w:tab w:val="left" w:pos="567"/>
        </w:tabs>
        <w:suppressAutoHyphens w:val="0"/>
        <w:ind w:left="0" w:firstLine="0"/>
        <w:rPr>
          <w:rFonts w:asciiTheme="minorHAnsi" w:hAnsiTheme="minorHAnsi" w:cstheme="minorHAnsi"/>
        </w:rPr>
      </w:pPr>
      <w:r w:rsidRPr="001C1C68">
        <w:rPr>
          <w:rFonts w:asciiTheme="minorHAnsi" w:hAnsiTheme="minorHAnsi" w:cstheme="minorHAnsi"/>
        </w:rPr>
        <w:t>Bližší podmínky upravující odpovědnost za vady díla a záruku za jakost jsou uvedeny v příslušné části OP.</w:t>
      </w:r>
    </w:p>
    <w:p w14:paraId="4EDA70F5" w14:textId="77777777" w:rsidR="00B9148F" w:rsidRPr="001C1C68" w:rsidRDefault="00B9148F" w:rsidP="00203D3A">
      <w:pPr>
        <w:pStyle w:val="Zkladntextodsazen21"/>
        <w:widowControl w:val="0"/>
        <w:suppressAutoHyphens w:val="0"/>
        <w:ind w:firstLine="0"/>
        <w:jc w:val="center"/>
        <w:rPr>
          <w:rFonts w:asciiTheme="minorHAnsi" w:hAnsiTheme="minorHAnsi" w:cstheme="minorHAnsi"/>
          <w:b/>
        </w:rPr>
      </w:pPr>
    </w:p>
    <w:p w14:paraId="2D2C4B09" w14:textId="77777777" w:rsidR="00401E86" w:rsidRPr="001C1C68" w:rsidRDefault="00401E86" w:rsidP="00203D3A">
      <w:pPr>
        <w:pStyle w:val="Zkladntextodsazen21"/>
        <w:widowControl w:val="0"/>
        <w:suppressAutoHyphens w:val="0"/>
        <w:ind w:firstLine="0"/>
        <w:jc w:val="center"/>
        <w:rPr>
          <w:rFonts w:asciiTheme="minorHAnsi" w:hAnsiTheme="minorHAnsi" w:cstheme="minorHAnsi"/>
          <w:b/>
        </w:rPr>
      </w:pPr>
      <w:r w:rsidRPr="001C1C68">
        <w:rPr>
          <w:rFonts w:asciiTheme="minorHAnsi" w:hAnsiTheme="minorHAnsi" w:cstheme="minorHAnsi"/>
          <w:b/>
        </w:rPr>
        <w:t>Článek XI.</w:t>
      </w:r>
    </w:p>
    <w:p w14:paraId="17475E8E" w14:textId="77777777" w:rsidR="00401E86" w:rsidRPr="001C1C68" w:rsidRDefault="00401E86"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1C1C68">
        <w:rPr>
          <w:rFonts w:asciiTheme="minorHAnsi" w:hAnsiTheme="minorHAnsi" w:cstheme="minorHAnsi"/>
        </w:rPr>
        <w:t>Platnost a účinnost smlouvy</w:t>
      </w:r>
    </w:p>
    <w:p w14:paraId="4253A37D" w14:textId="77777777" w:rsidR="009C789C" w:rsidRPr="001C1C68" w:rsidRDefault="009C789C" w:rsidP="00203D3A">
      <w:pPr>
        <w:pStyle w:val="Zkladntextodsazen21"/>
        <w:widowControl w:val="0"/>
        <w:numPr>
          <w:ilvl w:val="0"/>
          <w:numId w:val="15"/>
        </w:numPr>
        <w:suppressAutoHyphens w:val="0"/>
        <w:ind w:left="0" w:firstLine="0"/>
        <w:rPr>
          <w:rFonts w:asciiTheme="minorHAnsi" w:hAnsiTheme="minorHAnsi" w:cstheme="minorHAnsi"/>
        </w:rPr>
      </w:pPr>
      <w:r w:rsidRPr="001C1C68">
        <w:rPr>
          <w:rFonts w:asciiTheme="minorHAnsi" w:hAnsiTheme="minorHAnsi" w:cstheme="minorHAnsi"/>
        </w:rPr>
        <w:t>Tato Smlouva o dílo je vyhotovena v elektronické podobě, přičemž obě smluvní strany obdrží její elektronický originál.</w:t>
      </w:r>
    </w:p>
    <w:p w14:paraId="1DB3D7CA" w14:textId="77777777" w:rsidR="009C789C" w:rsidRPr="001C1C68" w:rsidRDefault="009C789C" w:rsidP="00203D3A">
      <w:pPr>
        <w:pStyle w:val="Zkladntextodsazen21"/>
        <w:widowControl w:val="0"/>
        <w:suppressAutoHyphens w:val="0"/>
        <w:ind w:firstLine="0"/>
        <w:rPr>
          <w:rFonts w:asciiTheme="minorHAnsi" w:hAnsiTheme="minorHAnsi" w:cstheme="minorHAnsi"/>
        </w:rPr>
      </w:pPr>
    </w:p>
    <w:p w14:paraId="7D405554" w14:textId="77777777" w:rsidR="009C789C" w:rsidRPr="001C1C68" w:rsidRDefault="009C789C" w:rsidP="00203D3A">
      <w:pPr>
        <w:pStyle w:val="Zkladntextodsazen21"/>
        <w:widowControl w:val="0"/>
        <w:numPr>
          <w:ilvl w:val="0"/>
          <w:numId w:val="15"/>
        </w:numPr>
        <w:suppressAutoHyphens w:val="0"/>
        <w:ind w:left="0" w:firstLine="0"/>
        <w:rPr>
          <w:rFonts w:asciiTheme="minorHAnsi" w:hAnsiTheme="minorHAnsi" w:cstheme="minorHAnsi"/>
        </w:rPr>
      </w:pPr>
      <w:r w:rsidRPr="001C1C68">
        <w:rPr>
          <w:rFonts w:asciiTheme="minorHAnsi" w:hAnsiTheme="minorHAnsi" w:cstheme="minorHAnsi"/>
        </w:rPr>
        <w:t xml:space="preserve">Smlouva je </w:t>
      </w:r>
      <w:r w:rsidRPr="001C1C68">
        <w:rPr>
          <w:rFonts w:asciiTheme="minorHAnsi" w:hAnsiTheme="minorHAnsi" w:cstheme="minorHAnsi"/>
          <w:u w:val="single"/>
        </w:rPr>
        <w:t>platná</w:t>
      </w:r>
      <w:r w:rsidRPr="001C1C68">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2D42AB8C" w14:textId="77777777" w:rsidR="007C0D01" w:rsidRPr="001C1C68" w:rsidRDefault="007C0D01" w:rsidP="00203D3A">
      <w:pPr>
        <w:pStyle w:val="Odstavecseseznamem"/>
        <w:widowControl w:val="0"/>
        <w:suppressAutoHyphens w:val="0"/>
        <w:rPr>
          <w:rFonts w:asciiTheme="minorHAnsi" w:hAnsiTheme="minorHAnsi" w:cstheme="minorHAnsi"/>
        </w:rPr>
      </w:pPr>
    </w:p>
    <w:p w14:paraId="43BF13DF" w14:textId="77777777" w:rsidR="007C0D01" w:rsidRPr="001C1C68" w:rsidRDefault="007C0D01" w:rsidP="00203D3A">
      <w:pPr>
        <w:pStyle w:val="Zkladntextodsazen21"/>
        <w:widowControl w:val="0"/>
        <w:numPr>
          <w:ilvl w:val="0"/>
          <w:numId w:val="15"/>
        </w:numPr>
        <w:suppressAutoHyphens w:val="0"/>
        <w:ind w:left="0" w:firstLine="0"/>
        <w:rPr>
          <w:rFonts w:asciiTheme="minorHAnsi" w:hAnsiTheme="minorHAnsi" w:cstheme="minorHAnsi"/>
        </w:rPr>
      </w:pPr>
      <w:r w:rsidRPr="001C1C68">
        <w:rPr>
          <w:rFonts w:asciiTheme="minorHAnsi" w:hAnsiTheme="minorHAnsi" w:cstheme="minorHAnsi"/>
          <w:b/>
        </w:rPr>
        <w:t>Smlouva je uzavírána s odloženou účinností</w:t>
      </w:r>
      <w:r w:rsidRPr="001C1C68">
        <w:rPr>
          <w:rFonts w:asciiTheme="minorHAnsi" w:hAnsiTheme="minorHAnsi" w:cstheme="minorHAnsi"/>
        </w:rPr>
        <w:t>, přičemž tato Smlouva nabývá účinnosti dnem odeslání písemné výzvy Zhotoviteli k převzetí stanoviště Objednatelem.</w:t>
      </w:r>
    </w:p>
    <w:p w14:paraId="146A2A35" w14:textId="77777777" w:rsidR="007C0D01" w:rsidRPr="001C1C68" w:rsidRDefault="007C0D01" w:rsidP="00203D3A">
      <w:pPr>
        <w:pStyle w:val="Odstavecseseznamem"/>
        <w:widowControl w:val="0"/>
        <w:suppressAutoHyphens w:val="0"/>
        <w:rPr>
          <w:rFonts w:asciiTheme="minorHAnsi" w:hAnsiTheme="minorHAnsi" w:cstheme="minorHAnsi"/>
        </w:rPr>
      </w:pPr>
    </w:p>
    <w:p w14:paraId="47E1DEB6" w14:textId="77777777" w:rsidR="007C0D01" w:rsidRPr="001C1C68" w:rsidRDefault="007C0D01" w:rsidP="00203D3A">
      <w:pPr>
        <w:pStyle w:val="Zkladntextodsazen21"/>
        <w:widowControl w:val="0"/>
        <w:numPr>
          <w:ilvl w:val="0"/>
          <w:numId w:val="15"/>
        </w:numPr>
        <w:suppressAutoHyphens w:val="0"/>
        <w:ind w:left="0" w:firstLine="0"/>
        <w:rPr>
          <w:rFonts w:asciiTheme="minorHAnsi" w:hAnsiTheme="minorHAnsi" w:cstheme="minorHAnsi"/>
        </w:rPr>
      </w:pPr>
      <w:r w:rsidRPr="001C1C68">
        <w:rPr>
          <w:rFonts w:asciiTheme="minorHAnsi" w:hAnsiTheme="minorHAnsi" w:cstheme="minorHAnsi"/>
        </w:rPr>
        <w:t xml:space="preserve">Objednatel je povinen po rozhodnutí o finančním zajištění akce zaslat Zhotoviteli písemnou výzvu k převzetí staveniště. </w:t>
      </w:r>
    </w:p>
    <w:p w14:paraId="3F29D372" w14:textId="77777777" w:rsidR="007C0D01" w:rsidRPr="001C1C68" w:rsidRDefault="007C0D01" w:rsidP="00203D3A">
      <w:pPr>
        <w:pStyle w:val="Odstavecseseznamem"/>
        <w:widowControl w:val="0"/>
        <w:suppressAutoHyphens w:val="0"/>
        <w:rPr>
          <w:rFonts w:asciiTheme="minorHAnsi" w:hAnsiTheme="minorHAnsi" w:cstheme="minorHAnsi"/>
        </w:rPr>
      </w:pPr>
    </w:p>
    <w:p w14:paraId="42A18266" w14:textId="77777777" w:rsidR="007C0D01" w:rsidRPr="001C1C68" w:rsidRDefault="007C0D01" w:rsidP="00203D3A">
      <w:pPr>
        <w:pStyle w:val="Zkladntextodsazen21"/>
        <w:widowControl w:val="0"/>
        <w:numPr>
          <w:ilvl w:val="0"/>
          <w:numId w:val="15"/>
        </w:numPr>
        <w:suppressAutoHyphens w:val="0"/>
        <w:ind w:left="0" w:firstLine="0"/>
        <w:rPr>
          <w:rFonts w:asciiTheme="minorHAnsi" w:hAnsiTheme="minorHAnsi" w:cstheme="minorHAnsi"/>
        </w:rPr>
      </w:pPr>
      <w:r w:rsidRPr="001C1C68">
        <w:rPr>
          <w:rFonts w:asciiTheme="minorHAnsi" w:hAnsiTheme="minorHAnsi" w:cstheme="minorHAnsi"/>
        </w:rPr>
        <w:t xml:space="preserve">Pokud Objednatel Zhotoviteli neodešle písemnou výzvu k převzetí staveniště dle této Smlouvy ani do </w:t>
      </w:r>
      <w:r w:rsidRPr="001C1C68">
        <w:rPr>
          <w:rFonts w:asciiTheme="minorHAnsi" w:hAnsiTheme="minorHAnsi" w:cstheme="minorHAnsi"/>
          <w:b/>
        </w:rPr>
        <w:t>30. 06. 2021</w:t>
      </w:r>
      <w:r w:rsidRPr="001C1C68">
        <w:rPr>
          <w:rFonts w:asciiTheme="minorHAnsi" w:hAnsiTheme="minorHAnsi" w:cstheme="minorHAnsi"/>
        </w:rPr>
        <w:t xml:space="preserve">, nenabude Smlouva účinnosti a bez dalšího tímto dnem pozbude i </w:t>
      </w:r>
      <w:r w:rsidRPr="001C1C68">
        <w:rPr>
          <w:rFonts w:asciiTheme="minorHAnsi" w:hAnsiTheme="minorHAnsi" w:cstheme="minorHAnsi"/>
        </w:rPr>
        <w:lastRenderedPageBreak/>
        <w:t>své platnosti. V takovém případě nevzniká Zhotoviteli nárok na náhradu školy nebo ušlého zisku a s tímto vědomím Zhotovitel Smlouvu nepodepisuje.</w:t>
      </w:r>
    </w:p>
    <w:p w14:paraId="3F34CAB8" w14:textId="77777777" w:rsidR="007C0D01" w:rsidRPr="001C1C68" w:rsidRDefault="007C0D01" w:rsidP="00203D3A">
      <w:pPr>
        <w:pStyle w:val="Zkladntextodsazen21"/>
        <w:widowControl w:val="0"/>
        <w:suppressAutoHyphens w:val="0"/>
        <w:ind w:firstLine="0"/>
        <w:rPr>
          <w:rFonts w:asciiTheme="minorHAnsi" w:hAnsiTheme="minorHAnsi" w:cstheme="minorHAnsi"/>
        </w:rPr>
      </w:pPr>
    </w:p>
    <w:p w14:paraId="20DE3445" w14:textId="679869C4" w:rsidR="003D3964" w:rsidRPr="001C1C68" w:rsidRDefault="001C1C68" w:rsidP="00203D3A">
      <w:pPr>
        <w:pStyle w:val="Zkladntextodsazen21"/>
        <w:widowControl w:val="0"/>
        <w:suppressAutoHyphens w:val="0"/>
        <w:ind w:firstLine="0"/>
        <w:jc w:val="center"/>
        <w:rPr>
          <w:rFonts w:asciiTheme="minorHAnsi" w:hAnsiTheme="minorHAnsi" w:cstheme="minorHAnsi"/>
          <w:b/>
        </w:rPr>
      </w:pPr>
      <w:r w:rsidRPr="001C1C68">
        <w:rPr>
          <w:rFonts w:asciiTheme="minorHAnsi" w:hAnsiTheme="minorHAnsi" w:cstheme="minorHAnsi"/>
          <w:b/>
        </w:rPr>
        <w:t>Č</w:t>
      </w:r>
      <w:r w:rsidR="003D3964" w:rsidRPr="001C1C68">
        <w:rPr>
          <w:rFonts w:asciiTheme="minorHAnsi" w:hAnsiTheme="minorHAnsi" w:cstheme="minorHAnsi"/>
          <w:b/>
        </w:rPr>
        <w:t xml:space="preserve">lánek </w:t>
      </w:r>
      <w:r w:rsidR="00806573" w:rsidRPr="001C1C68">
        <w:rPr>
          <w:rFonts w:asciiTheme="minorHAnsi" w:hAnsiTheme="minorHAnsi" w:cstheme="minorHAnsi"/>
          <w:b/>
        </w:rPr>
        <w:t>X</w:t>
      </w:r>
      <w:r w:rsidR="00831C04" w:rsidRPr="001C1C68">
        <w:rPr>
          <w:rFonts w:asciiTheme="minorHAnsi" w:hAnsiTheme="minorHAnsi" w:cstheme="minorHAnsi"/>
          <w:b/>
        </w:rPr>
        <w:t>I</w:t>
      </w:r>
      <w:r w:rsidR="00401E86" w:rsidRPr="001C1C68">
        <w:rPr>
          <w:rFonts w:asciiTheme="minorHAnsi" w:hAnsiTheme="minorHAnsi" w:cstheme="minorHAnsi"/>
          <w:b/>
        </w:rPr>
        <w:t>I</w:t>
      </w:r>
      <w:r w:rsidR="008946C4" w:rsidRPr="001C1C68">
        <w:rPr>
          <w:rFonts w:asciiTheme="minorHAnsi" w:hAnsiTheme="minorHAnsi" w:cstheme="minorHAnsi"/>
          <w:b/>
        </w:rPr>
        <w:t>.</w:t>
      </w:r>
    </w:p>
    <w:p w14:paraId="0787EDB9" w14:textId="77777777" w:rsidR="00F271C4" w:rsidRPr="001C1C68" w:rsidRDefault="008A0551" w:rsidP="00203D3A">
      <w:pPr>
        <w:pStyle w:val="Nadpis2"/>
        <w:keepNext w:val="0"/>
        <w:widowControl w:val="0"/>
        <w:numPr>
          <w:ilvl w:val="0"/>
          <w:numId w:val="0"/>
        </w:numPr>
        <w:suppressAutoHyphens w:val="0"/>
        <w:spacing w:after="240"/>
        <w:ind w:left="578" w:hanging="578"/>
        <w:rPr>
          <w:rFonts w:asciiTheme="minorHAnsi" w:hAnsiTheme="minorHAnsi" w:cstheme="minorHAnsi"/>
        </w:rPr>
      </w:pPr>
      <w:r w:rsidRPr="001C1C68">
        <w:rPr>
          <w:rFonts w:asciiTheme="minorHAnsi" w:hAnsiTheme="minorHAnsi" w:cstheme="minorHAnsi"/>
        </w:rPr>
        <w:t>Závěrečná ustanovení</w:t>
      </w:r>
    </w:p>
    <w:p w14:paraId="2A7B0A16" w14:textId="77777777" w:rsidR="00F1384B" w:rsidRPr="001C1C68" w:rsidRDefault="005C150F" w:rsidP="00203D3A">
      <w:pPr>
        <w:pStyle w:val="Zkladntextodsazen21"/>
        <w:widowControl w:val="0"/>
        <w:numPr>
          <w:ilvl w:val="0"/>
          <w:numId w:val="16"/>
        </w:numPr>
        <w:suppressAutoHyphens w:val="0"/>
        <w:ind w:left="0" w:firstLine="0"/>
        <w:rPr>
          <w:rFonts w:asciiTheme="minorHAnsi" w:hAnsiTheme="minorHAnsi" w:cstheme="minorHAnsi"/>
          <w:lang w:eastAsia="cs-CZ"/>
        </w:rPr>
      </w:pPr>
      <w:r w:rsidRPr="001C1C68">
        <w:rPr>
          <w:rFonts w:asciiTheme="minorHAnsi" w:hAnsiTheme="minorHAnsi" w:cstheme="minorHAnsi"/>
          <w:lang w:eastAsia="cs-CZ"/>
        </w:rPr>
        <w:t xml:space="preserve">Tato </w:t>
      </w:r>
      <w:r w:rsidR="00BF365E" w:rsidRPr="001C1C68">
        <w:rPr>
          <w:rFonts w:asciiTheme="minorHAnsi" w:hAnsiTheme="minorHAnsi" w:cstheme="minorHAnsi"/>
          <w:lang w:eastAsia="cs-CZ"/>
        </w:rPr>
        <w:t>S</w:t>
      </w:r>
      <w:r w:rsidRPr="001C1C68">
        <w:rPr>
          <w:rFonts w:asciiTheme="minorHAnsi" w:hAnsiTheme="minorHAnsi" w:cstheme="minorHAnsi"/>
          <w:lang w:eastAsia="cs-CZ"/>
        </w:rPr>
        <w:t>mlouva podléh</w:t>
      </w:r>
      <w:r w:rsidR="00BF365E" w:rsidRPr="001C1C68">
        <w:rPr>
          <w:rFonts w:asciiTheme="minorHAnsi" w:hAnsiTheme="minorHAnsi" w:cstheme="minorHAnsi"/>
          <w:lang w:eastAsia="cs-CZ"/>
        </w:rPr>
        <w:t>á</w:t>
      </w:r>
      <w:r w:rsidRPr="001C1C68">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1C1C68">
        <w:rPr>
          <w:rFonts w:asciiTheme="minorHAnsi" w:hAnsiTheme="minorHAnsi" w:cstheme="minorHAnsi"/>
          <w:lang w:eastAsia="cs-CZ"/>
        </w:rPr>
        <w:t>.</w:t>
      </w:r>
    </w:p>
    <w:p w14:paraId="4D3EBA1E" w14:textId="77777777" w:rsidR="00890156" w:rsidRPr="001C1C68" w:rsidRDefault="00890156" w:rsidP="00203D3A">
      <w:pPr>
        <w:pStyle w:val="Zkladntextodsazen21"/>
        <w:widowControl w:val="0"/>
        <w:suppressAutoHyphens w:val="0"/>
        <w:ind w:firstLine="0"/>
        <w:rPr>
          <w:rFonts w:asciiTheme="minorHAnsi" w:hAnsiTheme="minorHAnsi" w:cstheme="minorHAnsi"/>
          <w:lang w:eastAsia="cs-CZ"/>
        </w:rPr>
      </w:pPr>
    </w:p>
    <w:p w14:paraId="7A76FFB7" w14:textId="77777777" w:rsidR="00F454AB" w:rsidRPr="001C1C68" w:rsidRDefault="00F454AB" w:rsidP="00203D3A">
      <w:pPr>
        <w:pStyle w:val="Zkladntextodsazen21"/>
        <w:widowControl w:val="0"/>
        <w:numPr>
          <w:ilvl w:val="0"/>
          <w:numId w:val="16"/>
        </w:numPr>
        <w:suppressAutoHyphens w:val="0"/>
        <w:ind w:left="0" w:firstLine="0"/>
        <w:rPr>
          <w:rFonts w:asciiTheme="minorHAnsi" w:hAnsiTheme="minorHAnsi" w:cstheme="minorHAnsi"/>
          <w:lang w:eastAsia="cs-CZ"/>
        </w:rPr>
      </w:pPr>
      <w:r w:rsidRPr="001C1C68">
        <w:rPr>
          <w:rFonts w:asciiTheme="minorHAnsi" w:hAnsiTheme="minorHAnsi" w:cstheme="minorHAnsi"/>
          <w:lang w:eastAsia="cs-CZ"/>
        </w:rPr>
        <w:t xml:space="preserve">Zhotovitel souhlasí se zveřejněním </w:t>
      </w:r>
      <w:r w:rsidR="005C150F" w:rsidRPr="001C1C68">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1C1C68">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1C1C68">
        <w:rPr>
          <w:rFonts w:asciiTheme="minorHAnsi" w:hAnsiTheme="minorHAnsi" w:cstheme="minorHAnsi"/>
          <w:lang w:eastAsia="cs-CZ"/>
        </w:rPr>
        <w:t xml:space="preserve">o zvláštních podmínkách účinnosti některých smluv, uveřejňování těchto smluv a o registru smluv (zákon o registru smluv). </w:t>
      </w:r>
      <w:r w:rsidRPr="001C1C68">
        <w:rPr>
          <w:rFonts w:asciiTheme="minorHAnsi" w:hAnsiTheme="minorHAnsi" w:cstheme="minorHAnsi"/>
          <w:lang w:eastAsia="cs-CZ"/>
        </w:rPr>
        <w:t xml:space="preserve">Smlouvu bude dle vůle </w:t>
      </w:r>
      <w:r w:rsidR="005C150F" w:rsidRPr="001C1C68">
        <w:rPr>
          <w:rFonts w:asciiTheme="minorHAnsi" w:hAnsiTheme="minorHAnsi" w:cstheme="minorHAnsi"/>
          <w:lang w:eastAsia="cs-CZ"/>
        </w:rPr>
        <w:t>s</w:t>
      </w:r>
      <w:r w:rsidRPr="001C1C68">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14:paraId="423D021F" w14:textId="77777777" w:rsidR="00F454AB" w:rsidRPr="001C1C68" w:rsidRDefault="00F454AB" w:rsidP="00203D3A">
      <w:pPr>
        <w:pStyle w:val="Zkladntextodsazen21"/>
        <w:widowControl w:val="0"/>
        <w:tabs>
          <w:tab w:val="left" w:pos="567"/>
        </w:tabs>
        <w:suppressAutoHyphens w:val="0"/>
        <w:ind w:firstLine="0"/>
        <w:rPr>
          <w:rFonts w:asciiTheme="minorHAnsi" w:hAnsiTheme="minorHAnsi" w:cstheme="minorHAnsi"/>
          <w:lang w:eastAsia="cs-CZ"/>
        </w:rPr>
      </w:pPr>
    </w:p>
    <w:p w14:paraId="398735CE" w14:textId="77777777" w:rsidR="00F454AB" w:rsidRPr="001C1C68" w:rsidRDefault="00F454AB" w:rsidP="00203D3A">
      <w:pPr>
        <w:pStyle w:val="Zkladntextodsazen21"/>
        <w:widowControl w:val="0"/>
        <w:numPr>
          <w:ilvl w:val="0"/>
          <w:numId w:val="16"/>
        </w:numPr>
        <w:suppressAutoHyphens w:val="0"/>
        <w:ind w:left="0" w:firstLine="0"/>
        <w:rPr>
          <w:rFonts w:asciiTheme="minorHAnsi" w:hAnsiTheme="minorHAnsi" w:cstheme="minorHAnsi"/>
          <w:lang w:eastAsia="cs-CZ"/>
        </w:rPr>
      </w:pPr>
      <w:r w:rsidRPr="001C1C68">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1C1C68" w:rsidRDefault="00F454AB" w:rsidP="00203D3A">
      <w:pPr>
        <w:pStyle w:val="Zkladntextodsazen21"/>
        <w:widowControl w:val="0"/>
        <w:suppressAutoHyphens w:val="0"/>
        <w:ind w:firstLine="0"/>
        <w:rPr>
          <w:rFonts w:asciiTheme="minorHAnsi" w:hAnsiTheme="minorHAnsi" w:cstheme="minorHAnsi"/>
          <w:lang w:eastAsia="cs-CZ"/>
        </w:rPr>
      </w:pPr>
    </w:p>
    <w:p w14:paraId="7E746118" w14:textId="77777777" w:rsidR="00F454AB" w:rsidRPr="001C1C68" w:rsidRDefault="00F454AB" w:rsidP="00203D3A">
      <w:pPr>
        <w:pStyle w:val="Zkladntextodsazen21"/>
        <w:widowControl w:val="0"/>
        <w:numPr>
          <w:ilvl w:val="0"/>
          <w:numId w:val="16"/>
        </w:numPr>
        <w:suppressAutoHyphens w:val="0"/>
        <w:ind w:left="0" w:firstLine="0"/>
        <w:rPr>
          <w:rFonts w:asciiTheme="minorHAnsi" w:hAnsiTheme="minorHAnsi" w:cstheme="minorHAnsi"/>
          <w:lang w:eastAsia="cs-CZ"/>
        </w:rPr>
      </w:pPr>
      <w:r w:rsidRPr="001C1C68">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1C1C68" w:rsidRDefault="00F454AB" w:rsidP="00203D3A">
      <w:pPr>
        <w:pStyle w:val="Zkladntextodsazen21"/>
        <w:widowControl w:val="0"/>
        <w:suppressAutoHyphens w:val="0"/>
        <w:ind w:firstLine="0"/>
        <w:rPr>
          <w:rFonts w:asciiTheme="minorHAnsi" w:hAnsiTheme="minorHAnsi" w:cstheme="minorHAnsi"/>
          <w:lang w:eastAsia="cs-CZ"/>
        </w:rPr>
      </w:pPr>
    </w:p>
    <w:p w14:paraId="7C4E5EAF" w14:textId="77777777" w:rsidR="00F454AB" w:rsidRPr="001C1C68" w:rsidRDefault="00F454AB" w:rsidP="00203D3A">
      <w:pPr>
        <w:pStyle w:val="Zkladntextodsazen21"/>
        <w:widowControl w:val="0"/>
        <w:numPr>
          <w:ilvl w:val="0"/>
          <w:numId w:val="16"/>
        </w:numPr>
        <w:suppressAutoHyphens w:val="0"/>
        <w:ind w:left="0" w:firstLine="0"/>
        <w:rPr>
          <w:rFonts w:asciiTheme="minorHAnsi" w:hAnsiTheme="minorHAnsi" w:cstheme="minorHAnsi"/>
          <w:lang w:eastAsia="cs-CZ"/>
        </w:rPr>
      </w:pPr>
      <w:r w:rsidRPr="001C1C68">
        <w:rPr>
          <w:rFonts w:asciiTheme="minorHAnsi" w:hAnsiTheme="minorHAnsi" w:cstheme="minorHAnsi"/>
          <w:lang w:eastAsia="cs-CZ"/>
        </w:rPr>
        <w:t>Změny a doplňky této Smlouvy lze provádět pouze vzestupně číslovanými, písemnými oběma Smluvními stranami podepsanými</w:t>
      </w:r>
      <w:r w:rsidRPr="001C1C68" w:rsidDel="00CC14C0">
        <w:rPr>
          <w:rFonts w:asciiTheme="minorHAnsi" w:hAnsiTheme="minorHAnsi" w:cstheme="minorHAnsi"/>
          <w:lang w:eastAsia="cs-CZ"/>
        </w:rPr>
        <w:t xml:space="preserve"> </w:t>
      </w:r>
      <w:r w:rsidRPr="001C1C68">
        <w:rPr>
          <w:rFonts w:asciiTheme="minorHAnsi" w:hAnsiTheme="minorHAnsi" w:cstheme="minorHAnsi"/>
          <w:lang w:eastAsia="cs-CZ"/>
        </w:rPr>
        <w:t>dodatky, které se stanou nedílnou součástí této Smlouvy.</w:t>
      </w:r>
    </w:p>
    <w:p w14:paraId="65936A31" w14:textId="77777777" w:rsidR="00F454AB" w:rsidRPr="001C1C68" w:rsidRDefault="00F454AB" w:rsidP="00203D3A">
      <w:pPr>
        <w:pStyle w:val="Zkladntextodsazen21"/>
        <w:widowControl w:val="0"/>
        <w:suppressAutoHyphens w:val="0"/>
        <w:ind w:firstLine="0"/>
        <w:rPr>
          <w:rFonts w:asciiTheme="minorHAnsi" w:hAnsiTheme="minorHAnsi" w:cstheme="minorHAnsi"/>
          <w:lang w:eastAsia="cs-CZ"/>
        </w:rPr>
      </w:pPr>
    </w:p>
    <w:p w14:paraId="635DB523" w14:textId="77777777" w:rsidR="00F454AB" w:rsidRPr="001C1C68" w:rsidRDefault="00F454AB" w:rsidP="00203D3A">
      <w:pPr>
        <w:pStyle w:val="Zkladntextodsazen21"/>
        <w:widowControl w:val="0"/>
        <w:numPr>
          <w:ilvl w:val="0"/>
          <w:numId w:val="16"/>
        </w:numPr>
        <w:suppressAutoHyphens w:val="0"/>
        <w:ind w:left="0" w:firstLine="0"/>
        <w:rPr>
          <w:rFonts w:asciiTheme="minorHAnsi" w:hAnsiTheme="minorHAnsi" w:cstheme="minorHAnsi"/>
          <w:lang w:eastAsia="cs-CZ"/>
        </w:rPr>
      </w:pPr>
      <w:r w:rsidRPr="001C1C68">
        <w:rPr>
          <w:rFonts w:asciiTheme="minorHAnsi" w:hAnsiTheme="minorHAnsi" w:cstheme="minorHAnsi"/>
          <w:lang w:eastAsia="cs-CZ"/>
        </w:rPr>
        <w:t>V ostatním se řídí práva a povinnosti smluvních stran ustanoveními OZ.</w:t>
      </w:r>
    </w:p>
    <w:p w14:paraId="1CFAE9AA" w14:textId="77777777" w:rsidR="00F454AB" w:rsidRPr="001C1C68" w:rsidRDefault="00F454AB" w:rsidP="00203D3A">
      <w:pPr>
        <w:pStyle w:val="Zkladntextodsazen21"/>
        <w:widowControl w:val="0"/>
        <w:suppressAutoHyphens w:val="0"/>
        <w:ind w:firstLine="0"/>
        <w:rPr>
          <w:rFonts w:asciiTheme="minorHAnsi" w:hAnsiTheme="minorHAnsi" w:cstheme="minorHAnsi"/>
          <w:lang w:eastAsia="cs-CZ"/>
        </w:rPr>
      </w:pPr>
    </w:p>
    <w:p w14:paraId="60E2F273" w14:textId="77777777" w:rsidR="00F454AB" w:rsidRPr="001C1C68" w:rsidRDefault="00F454AB" w:rsidP="00203D3A">
      <w:pPr>
        <w:pStyle w:val="Zkladntextodsazen21"/>
        <w:widowControl w:val="0"/>
        <w:numPr>
          <w:ilvl w:val="0"/>
          <w:numId w:val="16"/>
        </w:numPr>
        <w:suppressAutoHyphens w:val="0"/>
        <w:ind w:left="0" w:firstLine="0"/>
        <w:rPr>
          <w:rFonts w:asciiTheme="minorHAnsi" w:hAnsiTheme="minorHAnsi" w:cstheme="minorHAnsi"/>
          <w:lang w:eastAsia="cs-CZ"/>
        </w:rPr>
      </w:pPr>
      <w:r w:rsidRPr="001C1C68">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1C1C68" w:rsidRDefault="00F454AB" w:rsidP="00203D3A">
      <w:pPr>
        <w:pStyle w:val="Zkladntextodsazen21"/>
        <w:widowControl w:val="0"/>
        <w:tabs>
          <w:tab w:val="left" w:pos="567"/>
        </w:tabs>
        <w:suppressAutoHyphens w:val="0"/>
        <w:ind w:firstLine="0"/>
        <w:rPr>
          <w:rFonts w:asciiTheme="minorHAnsi" w:hAnsiTheme="minorHAnsi" w:cstheme="minorHAnsi"/>
          <w:lang w:eastAsia="cs-CZ"/>
        </w:rPr>
      </w:pPr>
    </w:p>
    <w:p w14:paraId="1E2BC6F9" w14:textId="0FCBD11E" w:rsidR="00846A10" w:rsidRPr="001C1C68" w:rsidRDefault="00F454AB" w:rsidP="00203D3A">
      <w:pPr>
        <w:pStyle w:val="Zkladntextodsazen21"/>
        <w:widowControl w:val="0"/>
        <w:numPr>
          <w:ilvl w:val="0"/>
          <w:numId w:val="16"/>
        </w:numPr>
        <w:suppressAutoHyphens w:val="0"/>
        <w:ind w:left="0" w:firstLine="0"/>
        <w:rPr>
          <w:rFonts w:asciiTheme="minorHAnsi" w:hAnsiTheme="minorHAnsi" w:cstheme="minorHAnsi"/>
          <w:lang w:eastAsia="cs-CZ"/>
        </w:rPr>
      </w:pPr>
      <w:r w:rsidRPr="001C1C68">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1C1C68">
        <w:rPr>
          <w:rFonts w:asciiTheme="minorHAnsi" w:hAnsiTheme="minorHAnsi" w:cstheme="minorHAnsi"/>
          <w:lang w:eastAsia="cs-CZ"/>
        </w:rPr>
        <w:t>.</w:t>
      </w:r>
    </w:p>
    <w:p w14:paraId="1D48C5F0" w14:textId="77777777" w:rsidR="00684A03" w:rsidRPr="001C1C68" w:rsidRDefault="00684A03" w:rsidP="00203D3A">
      <w:pPr>
        <w:pStyle w:val="Odstavecseseznamem"/>
        <w:widowControl w:val="0"/>
        <w:suppressAutoHyphens w:val="0"/>
        <w:rPr>
          <w:rFonts w:asciiTheme="minorHAnsi" w:hAnsiTheme="minorHAnsi" w:cstheme="minorHAnsi"/>
          <w:lang w:eastAsia="cs-CZ"/>
        </w:rPr>
      </w:pPr>
    </w:p>
    <w:p w14:paraId="23C4B639" w14:textId="77777777" w:rsidR="00846A10" w:rsidRPr="001C1C68" w:rsidRDefault="00846A10" w:rsidP="00203D3A">
      <w:pPr>
        <w:pStyle w:val="Zkladntextodsazen21"/>
        <w:widowControl w:val="0"/>
        <w:suppressAutoHyphens w:val="0"/>
        <w:ind w:firstLine="0"/>
        <w:rPr>
          <w:rFonts w:asciiTheme="minorHAnsi" w:hAnsiTheme="minorHAnsi" w:cstheme="minorHAnsi"/>
          <w:lang w:eastAsia="cs-CZ"/>
        </w:rPr>
      </w:pPr>
      <w:r w:rsidRPr="001C1C68">
        <w:rPr>
          <w:rFonts w:asciiTheme="minorHAnsi" w:hAnsiTheme="minorHAnsi" w:cstheme="minorHAnsi"/>
          <w:lang w:eastAsia="cs-CZ"/>
        </w:rPr>
        <w:t>Nedílnou součástí Smlouvy jsou následující přílohy:</w:t>
      </w:r>
    </w:p>
    <w:p w14:paraId="4C8F7236" w14:textId="77777777" w:rsidR="00846A10" w:rsidRPr="001C1C68" w:rsidRDefault="00846A10" w:rsidP="00203D3A">
      <w:pPr>
        <w:pStyle w:val="slovanodst"/>
        <w:widowControl w:val="0"/>
        <w:numPr>
          <w:ilvl w:val="0"/>
          <w:numId w:val="17"/>
        </w:numPr>
        <w:tabs>
          <w:tab w:val="left" w:pos="567"/>
        </w:tabs>
        <w:rPr>
          <w:rFonts w:asciiTheme="minorHAnsi" w:hAnsiTheme="minorHAnsi" w:cstheme="minorHAnsi"/>
          <w:sz w:val="24"/>
          <w:szCs w:val="24"/>
        </w:rPr>
      </w:pPr>
      <w:r w:rsidRPr="001C1C68">
        <w:rPr>
          <w:rFonts w:asciiTheme="minorHAnsi" w:hAnsiTheme="minorHAnsi" w:cstheme="minorHAnsi"/>
          <w:sz w:val="24"/>
          <w:szCs w:val="24"/>
        </w:rPr>
        <w:t>Oceněný soupis stavebních prací, dodávek a služeb s</w:t>
      </w:r>
      <w:r w:rsidR="00A119B3" w:rsidRPr="001C1C68">
        <w:rPr>
          <w:rFonts w:asciiTheme="minorHAnsi" w:hAnsiTheme="minorHAnsi" w:cstheme="minorHAnsi"/>
          <w:sz w:val="24"/>
          <w:szCs w:val="24"/>
        </w:rPr>
        <w:t> </w:t>
      </w:r>
      <w:r w:rsidRPr="001C1C68">
        <w:rPr>
          <w:rFonts w:asciiTheme="minorHAnsi" w:hAnsiTheme="minorHAnsi" w:cstheme="minorHAnsi"/>
          <w:sz w:val="24"/>
          <w:szCs w:val="24"/>
        </w:rPr>
        <w:t>VV</w:t>
      </w:r>
    </w:p>
    <w:p w14:paraId="20613CA2" w14:textId="77777777" w:rsidR="00846A10" w:rsidRPr="001C1C68" w:rsidRDefault="00846A10" w:rsidP="00203D3A">
      <w:pPr>
        <w:pStyle w:val="slovanodst"/>
        <w:widowControl w:val="0"/>
        <w:numPr>
          <w:ilvl w:val="0"/>
          <w:numId w:val="17"/>
        </w:numPr>
        <w:tabs>
          <w:tab w:val="left" w:pos="567"/>
        </w:tabs>
        <w:rPr>
          <w:rFonts w:asciiTheme="minorHAnsi" w:hAnsiTheme="minorHAnsi" w:cstheme="minorHAnsi"/>
          <w:sz w:val="24"/>
          <w:szCs w:val="24"/>
        </w:rPr>
      </w:pPr>
      <w:r w:rsidRPr="001C1C68">
        <w:rPr>
          <w:rFonts w:asciiTheme="minorHAnsi" w:hAnsiTheme="minorHAnsi" w:cstheme="minorHAnsi"/>
          <w:sz w:val="24"/>
          <w:szCs w:val="24"/>
        </w:rPr>
        <w:lastRenderedPageBreak/>
        <w:t>Obchodní podmínky</w:t>
      </w:r>
      <w:r w:rsidR="00F54C04" w:rsidRPr="001C1C68">
        <w:rPr>
          <w:rFonts w:asciiTheme="minorHAnsi" w:hAnsiTheme="minorHAnsi" w:cstheme="minorHAnsi"/>
          <w:sz w:val="24"/>
          <w:szCs w:val="24"/>
        </w:rPr>
        <w:t xml:space="preserve"> zadavatele pro veřejné zakázky na stavební práce</w:t>
      </w:r>
    </w:p>
    <w:p w14:paraId="4D5FDC22" w14:textId="77777777" w:rsidR="0016435C" w:rsidRPr="001C1C68" w:rsidRDefault="0016435C" w:rsidP="00203D3A">
      <w:pPr>
        <w:pStyle w:val="slovanodst"/>
        <w:widowControl w:val="0"/>
        <w:numPr>
          <w:ilvl w:val="0"/>
          <w:numId w:val="17"/>
        </w:numPr>
        <w:tabs>
          <w:tab w:val="left" w:pos="567"/>
        </w:tabs>
        <w:rPr>
          <w:rFonts w:asciiTheme="minorHAnsi" w:hAnsiTheme="minorHAnsi" w:cstheme="minorHAnsi"/>
          <w:sz w:val="24"/>
          <w:szCs w:val="24"/>
        </w:rPr>
      </w:pPr>
      <w:r w:rsidRPr="001C1C68">
        <w:rPr>
          <w:rFonts w:asciiTheme="minorHAnsi" w:hAnsiTheme="minorHAnsi" w:cstheme="minorHAnsi"/>
          <w:sz w:val="24"/>
          <w:szCs w:val="24"/>
        </w:rPr>
        <w:t>Údaje, které jsou součástí ujednání a nebudou zveřejněny v Registru smluv</w:t>
      </w:r>
    </w:p>
    <w:p w14:paraId="718CD08D" w14:textId="77777777" w:rsidR="00890156" w:rsidRPr="001C1C68" w:rsidRDefault="00890156" w:rsidP="00203D3A">
      <w:pPr>
        <w:pStyle w:val="slovanodst"/>
        <w:widowControl w:val="0"/>
        <w:numPr>
          <w:ilvl w:val="0"/>
          <w:numId w:val="0"/>
        </w:numPr>
        <w:tabs>
          <w:tab w:val="left" w:pos="567"/>
        </w:tabs>
        <w:ind w:left="567"/>
        <w:rPr>
          <w:rFonts w:asciiTheme="minorHAnsi" w:hAnsiTheme="minorHAnsi" w:cstheme="minorHAnsi"/>
          <w:sz w:val="24"/>
          <w:szCs w:val="24"/>
        </w:rPr>
      </w:pPr>
    </w:p>
    <w:p w14:paraId="4229A703" w14:textId="77777777" w:rsidR="0016435C" w:rsidRPr="001C1C68" w:rsidRDefault="0016435C" w:rsidP="00203D3A">
      <w:pPr>
        <w:pStyle w:val="slovanodst"/>
        <w:widowControl w:val="0"/>
        <w:numPr>
          <w:ilvl w:val="0"/>
          <w:numId w:val="0"/>
        </w:numPr>
        <w:tabs>
          <w:tab w:val="left" w:pos="567"/>
        </w:tabs>
        <w:ind w:left="567"/>
        <w:rPr>
          <w:rFonts w:asciiTheme="minorHAnsi" w:hAnsiTheme="minorHAnsi" w:cstheme="minorHAnsi"/>
          <w:sz w:val="24"/>
          <w:szCs w:val="24"/>
        </w:rPr>
      </w:pPr>
    </w:p>
    <w:p w14:paraId="52F8E63F" w14:textId="77777777" w:rsidR="00711673" w:rsidRPr="001C1C68" w:rsidRDefault="00711673" w:rsidP="00203D3A">
      <w:pPr>
        <w:widowControl w:val="0"/>
        <w:suppressAutoHyphens w:val="0"/>
        <w:spacing w:after="120"/>
        <w:jc w:val="both"/>
        <w:rPr>
          <w:rFonts w:asciiTheme="minorHAnsi" w:hAnsiTheme="minorHAnsi" w:cstheme="minorHAnsi"/>
          <w:caps/>
        </w:rPr>
      </w:pPr>
      <w:r w:rsidRPr="001C1C68">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0BCFCDD9" w14:textId="3A3DCC9D" w:rsidR="004B2D99" w:rsidRPr="001C1C68" w:rsidRDefault="00684A03" w:rsidP="00203D3A">
      <w:pPr>
        <w:widowControl w:val="0"/>
        <w:suppressAutoHyphens w:val="0"/>
        <w:rPr>
          <w:rFonts w:asciiTheme="minorHAnsi" w:hAnsiTheme="minorHAnsi" w:cstheme="minorHAnsi"/>
        </w:rPr>
      </w:pPr>
      <w:r w:rsidRPr="001C1C68">
        <w:rPr>
          <w:rFonts w:asciiTheme="minorHAnsi" w:hAnsiTheme="minorHAnsi" w:cstheme="minorHAnsi"/>
        </w:rPr>
        <w:t>V………………………………</w:t>
      </w:r>
      <w:r w:rsidRPr="001C1C68">
        <w:rPr>
          <w:rFonts w:asciiTheme="minorHAnsi" w:hAnsiTheme="minorHAnsi" w:cstheme="minorHAnsi"/>
        </w:rPr>
        <w:tab/>
      </w:r>
      <w:r w:rsidRPr="001C1C68">
        <w:rPr>
          <w:rFonts w:asciiTheme="minorHAnsi" w:hAnsiTheme="minorHAnsi" w:cstheme="minorHAnsi"/>
        </w:rPr>
        <w:tab/>
      </w:r>
      <w:r w:rsidRPr="001C1C68">
        <w:rPr>
          <w:rFonts w:asciiTheme="minorHAnsi" w:hAnsiTheme="minorHAnsi" w:cstheme="minorHAnsi"/>
        </w:rPr>
        <w:tab/>
      </w:r>
      <w:r w:rsidRPr="001C1C68">
        <w:rPr>
          <w:rFonts w:asciiTheme="minorHAnsi" w:hAnsiTheme="minorHAnsi" w:cstheme="minorHAnsi"/>
        </w:rPr>
        <w:tab/>
      </w:r>
      <w:r w:rsidRPr="001C1C68">
        <w:rPr>
          <w:rFonts w:asciiTheme="minorHAnsi" w:hAnsiTheme="minorHAnsi" w:cstheme="minorHAnsi"/>
        </w:rPr>
        <w:tab/>
        <w:t>Ve Světlé nad Sázavou</w:t>
      </w:r>
    </w:p>
    <w:p w14:paraId="3B635699" w14:textId="77777777" w:rsidR="004B2D99" w:rsidRPr="001C1C68" w:rsidRDefault="004B2D99" w:rsidP="00203D3A">
      <w:pPr>
        <w:widowControl w:val="0"/>
        <w:suppressAutoHyphens w:val="0"/>
        <w:rPr>
          <w:rFonts w:asciiTheme="minorHAnsi" w:hAnsiTheme="minorHAnsi" w:cstheme="minorHAnsi"/>
        </w:rPr>
      </w:pPr>
    </w:p>
    <w:p w14:paraId="64D5453D" w14:textId="77777777" w:rsidR="004B2D99" w:rsidRPr="001C1C68" w:rsidRDefault="004B2D99" w:rsidP="00203D3A">
      <w:pPr>
        <w:widowControl w:val="0"/>
        <w:suppressAutoHyphens w:val="0"/>
        <w:rPr>
          <w:rFonts w:asciiTheme="minorHAnsi" w:hAnsiTheme="minorHAnsi" w:cstheme="minorHAnsi"/>
        </w:rPr>
      </w:pPr>
    </w:p>
    <w:p w14:paraId="6FCEC6DC" w14:textId="77777777" w:rsidR="004B2D99" w:rsidRPr="001C1C68" w:rsidRDefault="004B2D99" w:rsidP="00203D3A">
      <w:pPr>
        <w:widowControl w:val="0"/>
        <w:suppressAutoHyphens w:val="0"/>
        <w:rPr>
          <w:rFonts w:asciiTheme="minorHAnsi" w:hAnsiTheme="minorHAnsi" w:cstheme="minorHAnsi"/>
        </w:rPr>
      </w:pPr>
    </w:p>
    <w:p w14:paraId="474FE181" w14:textId="77777777" w:rsidR="004B2D99" w:rsidRPr="001C1C68" w:rsidRDefault="004B2D99" w:rsidP="00203D3A">
      <w:pPr>
        <w:widowControl w:val="0"/>
        <w:suppressAutoHyphens w:val="0"/>
        <w:rPr>
          <w:rFonts w:asciiTheme="minorHAnsi" w:hAnsiTheme="minorHAnsi" w:cstheme="minorHAnsi"/>
        </w:rPr>
      </w:pPr>
    </w:p>
    <w:p w14:paraId="124AF835" w14:textId="77777777" w:rsidR="004B2D99" w:rsidRPr="001C1C68" w:rsidRDefault="004B2D99" w:rsidP="00203D3A">
      <w:pPr>
        <w:widowControl w:val="0"/>
        <w:suppressAutoHyphens w:val="0"/>
        <w:rPr>
          <w:rFonts w:asciiTheme="minorHAnsi" w:hAnsiTheme="minorHAnsi" w:cstheme="minorHAnsi"/>
        </w:rPr>
      </w:pPr>
    </w:p>
    <w:p w14:paraId="5226A547" w14:textId="77777777" w:rsidR="004B2D99" w:rsidRPr="001C1C68" w:rsidRDefault="004B2D99" w:rsidP="00203D3A">
      <w:pPr>
        <w:widowControl w:val="0"/>
        <w:suppressAutoHyphens w:val="0"/>
        <w:rPr>
          <w:rFonts w:asciiTheme="minorHAnsi" w:hAnsiTheme="minorHAnsi" w:cstheme="minorHAnsi"/>
        </w:rPr>
      </w:pPr>
    </w:p>
    <w:p w14:paraId="4509A426" w14:textId="77777777" w:rsidR="004B2D99" w:rsidRPr="001C1C68" w:rsidRDefault="004B2D99" w:rsidP="00203D3A">
      <w:pPr>
        <w:widowControl w:val="0"/>
        <w:suppressAutoHyphens w:val="0"/>
        <w:rPr>
          <w:rFonts w:asciiTheme="minorHAnsi" w:hAnsiTheme="minorHAnsi" w:cstheme="minorHAnsi"/>
        </w:rPr>
      </w:pPr>
    </w:p>
    <w:p w14:paraId="56093062" w14:textId="07BD58A0" w:rsidR="004B2D99" w:rsidRPr="001C1C68" w:rsidRDefault="004B2D99" w:rsidP="00203D3A">
      <w:pPr>
        <w:widowControl w:val="0"/>
        <w:suppressAutoHyphens w:val="0"/>
        <w:rPr>
          <w:rFonts w:asciiTheme="minorHAnsi" w:hAnsiTheme="minorHAnsi" w:cstheme="minorHAnsi"/>
        </w:rPr>
      </w:pPr>
      <w:r w:rsidRPr="001C1C68">
        <w:rPr>
          <w:rFonts w:asciiTheme="minorHAnsi" w:hAnsiTheme="minorHAnsi" w:cstheme="minorHAnsi"/>
        </w:rPr>
        <w:t>………………………………</w:t>
      </w:r>
      <w:r w:rsidRPr="001C1C68">
        <w:rPr>
          <w:rFonts w:asciiTheme="minorHAnsi" w:hAnsiTheme="minorHAnsi" w:cstheme="minorHAnsi"/>
        </w:rPr>
        <w:tab/>
      </w:r>
      <w:r w:rsidRPr="001C1C68">
        <w:rPr>
          <w:rFonts w:asciiTheme="minorHAnsi" w:hAnsiTheme="minorHAnsi" w:cstheme="minorHAnsi"/>
        </w:rPr>
        <w:tab/>
      </w:r>
      <w:r w:rsidRPr="001C1C68">
        <w:rPr>
          <w:rFonts w:asciiTheme="minorHAnsi" w:hAnsiTheme="minorHAnsi" w:cstheme="minorHAnsi"/>
        </w:rPr>
        <w:tab/>
      </w:r>
      <w:r w:rsidRPr="001C1C68">
        <w:rPr>
          <w:rFonts w:asciiTheme="minorHAnsi" w:hAnsiTheme="minorHAnsi" w:cstheme="minorHAnsi"/>
        </w:rPr>
        <w:tab/>
      </w:r>
      <w:r w:rsidRPr="001C1C68">
        <w:rPr>
          <w:rFonts w:asciiTheme="minorHAnsi" w:hAnsiTheme="minorHAnsi" w:cstheme="minorHAnsi"/>
        </w:rPr>
        <w:tab/>
      </w:r>
      <w:r w:rsidRPr="001C1C68">
        <w:rPr>
          <w:rFonts w:asciiTheme="minorHAnsi" w:hAnsiTheme="minorHAnsi" w:cstheme="minorHAnsi"/>
        </w:rPr>
        <w:tab/>
        <w:t>………………………………</w:t>
      </w:r>
      <w:r w:rsidRPr="001C1C68">
        <w:rPr>
          <w:rFonts w:asciiTheme="minorHAnsi" w:hAnsiTheme="minorHAnsi" w:cstheme="minorHAnsi"/>
        </w:rPr>
        <w:tab/>
      </w:r>
    </w:p>
    <w:p w14:paraId="6D8C1365" w14:textId="0EA0C6C5" w:rsidR="0016435C" w:rsidRPr="001C1C68" w:rsidRDefault="004B2D99" w:rsidP="00203D3A">
      <w:pPr>
        <w:widowControl w:val="0"/>
        <w:tabs>
          <w:tab w:val="left" w:pos="5892"/>
        </w:tabs>
        <w:suppressAutoHyphens w:val="0"/>
        <w:rPr>
          <w:rFonts w:asciiTheme="minorHAnsi" w:hAnsiTheme="minorHAnsi" w:cstheme="minorHAnsi"/>
          <w:lang w:eastAsia="cs-CZ"/>
        </w:rPr>
      </w:pPr>
      <w:r w:rsidRPr="001C1C68">
        <w:rPr>
          <w:rFonts w:asciiTheme="minorHAnsi" w:hAnsiTheme="minorHAnsi" w:cstheme="minorHAnsi"/>
        </w:rPr>
        <w:t>jednatel společnosti</w:t>
      </w:r>
      <w:r w:rsidRPr="001C1C68">
        <w:rPr>
          <w:rFonts w:asciiTheme="minorHAnsi" w:hAnsiTheme="minorHAnsi" w:cstheme="minorHAnsi"/>
        </w:rPr>
        <w:tab/>
      </w:r>
      <w:r w:rsidR="00684A03" w:rsidRPr="001C1C68">
        <w:rPr>
          <w:rFonts w:asciiTheme="minorHAnsi" w:hAnsiTheme="minorHAnsi" w:cstheme="minorHAnsi"/>
        </w:rPr>
        <w:t>starosta města</w:t>
      </w:r>
      <w:r w:rsidR="0016435C" w:rsidRPr="001C1C68">
        <w:rPr>
          <w:rFonts w:asciiTheme="minorHAnsi" w:hAnsiTheme="minorHAnsi" w:cstheme="minorHAnsi"/>
        </w:rPr>
        <w:br w:type="page"/>
      </w:r>
      <w:r w:rsidRPr="001C1C68">
        <w:rPr>
          <w:rFonts w:asciiTheme="minorHAnsi" w:hAnsiTheme="minorHAnsi" w:cstheme="minorHAnsi"/>
        </w:rPr>
        <w:lastRenderedPageBreak/>
        <w:tab/>
      </w:r>
    </w:p>
    <w:p w14:paraId="31D0EEEC" w14:textId="210E0596" w:rsidR="0016435C" w:rsidRPr="001C1C68" w:rsidRDefault="00293CA4" w:rsidP="00293CA4">
      <w:pPr>
        <w:jc w:val="right"/>
        <w:rPr>
          <w:rFonts w:asciiTheme="minorHAnsi" w:hAnsiTheme="minorHAnsi" w:cstheme="minorHAnsi"/>
          <w:b/>
        </w:rPr>
      </w:pPr>
      <w:r w:rsidRPr="001C1C68">
        <w:rPr>
          <w:rFonts w:asciiTheme="minorHAnsi" w:hAnsiTheme="minorHAnsi" w:cstheme="minorHAnsi"/>
          <w:b/>
        </w:rPr>
        <w:t xml:space="preserve">Příloha </w:t>
      </w:r>
      <w:r w:rsidR="00D57D62" w:rsidRPr="001C1C68">
        <w:rPr>
          <w:rFonts w:asciiTheme="minorHAnsi" w:hAnsiTheme="minorHAnsi" w:cstheme="minorHAnsi"/>
          <w:b/>
        </w:rPr>
        <w:t>3</w:t>
      </w:r>
      <w:r w:rsidRPr="001C1C68">
        <w:rPr>
          <w:rFonts w:asciiTheme="minorHAnsi" w:hAnsiTheme="minorHAnsi" w:cstheme="minorHAnsi"/>
          <w:b/>
        </w:rPr>
        <w:t xml:space="preserve"> SoD</w:t>
      </w:r>
    </w:p>
    <w:p w14:paraId="376A967F" w14:textId="77777777" w:rsidR="00293CA4" w:rsidRPr="001C1C68" w:rsidRDefault="00293CA4" w:rsidP="0016435C">
      <w:pPr>
        <w:jc w:val="center"/>
        <w:rPr>
          <w:rFonts w:asciiTheme="minorHAnsi" w:hAnsiTheme="minorHAnsi" w:cstheme="minorHAnsi"/>
          <w:b/>
        </w:rPr>
      </w:pPr>
    </w:p>
    <w:p w14:paraId="0F1C59E9" w14:textId="77777777" w:rsidR="00293CA4" w:rsidRPr="001C1C68" w:rsidRDefault="00293CA4" w:rsidP="0016435C">
      <w:pPr>
        <w:jc w:val="center"/>
        <w:rPr>
          <w:rFonts w:asciiTheme="minorHAnsi" w:hAnsiTheme="minorHAnsi" w:cstheme="minorHAnsi"/>
          <w:b/>
        </w:rPr>
      </w:pPr>
    </w:p>
    <w:p w14:paraId="4DB1F5F8" w14:textId="77777777" w:rsidR="0016435C" w:rsidRPr="001C1C68" w:rsidRDefault="0016435C" w:rsidP="0016435C">
      <w:pPr>
        <w:jc w:val="center"/>
        <w:rPr>
          <w:rFonts w:asciiTheme="minorHAnsi" w:hAnsiTheme="minorHAnsi" w:cstheme="minorHAnsi"/>
          <w:b/>
          <w:sz w:val="28"/>
          <w:szCs w:val="28"/>
        </w:rPr>
      </w:pPr>
      <w:r w:rsidRPr="001C1C68">
        <w:rPr>
          <w:rFonts w:asciiTheme="minorHAnsi" w:hAnsiTheme="minorHAnsi" w:cstheme="minorHAnsi"/>
          <w:b/>
          <w:sz w:val="28"/>
          <w:szCs w:val="28"/>
        </w:rPr>
        <w:t>Údaje, které jsou součástí ujednání a nebudou zveřejněny v Registru smluv:</w:t>
      </w:r>
    </w:p>
    <w:p w14:paraId="3F35F905" w14:textId="77777777" w:rsidR="0016435C" w:rsidRPr="001C1C68" w:rsidRDefault="0016435C" w:rsidP="0016435C">
      <w:pPr>
        <w:jc w:val="center"/>
        <w:rPr>
          <w:rFonts w:asciiTheme="minorHAnsi" w:hAnsiTheme="minorHAnsi" w:cstheme="minorHAnsi"/>
          <w:b/>
        </w:rPr>
      </w:pPr>
    </w:p>
    <w:p w14:paraId="149F0B10" w14:textId="77777777" w:rsidR="0016435C" w:rsidRPr="001C1C68" w:rsidRDefault="0016435C" w:rsidP="0016435C">
      <w:pPr>
        <w:jc w:val="center"/>
        <w:rPr>
          <w:rFonts w:asciiTheme="minorHAnsi" w:hAnsiTheme="minorHAnsi" w:cstheme="minorHAnsi"/>
          <w:b/>
        </w:rPr>
      </w:pPr>
    </w:p>
    <w:p w14:paraId="34781AE9" w14:textId="77777777" w:rsidR="0016435C" w:rsidRPr="001C1C68" w:rsidRDefault="0016435C" w:rsidP="0016435C">
      <w:pPr>
        <w:widowControl w:val="0"/>
        <w:rPr>
          <w:rFonts w:asciiTheme="minorHAnsi" w:eastAsia="Batang" w:hAnsiTheme="minorHAnsi" w:cstheme="minorHAnsi"/>
          <w:b/>
        </w:rPr>
      </w:pPr>
      <w:r w:rsidRPr="001C1C68">
        <w:rPr>
          <w:rFonts w:asciiTheme="minorHAnsi" w:eastAsia="Batang" w:hAnsiTheme="minorHAnsi" w:cstheme="minorHAnsi"/>
          <w:b/>
        </w:rPr>
        <w:t>Objednatel:</w:t>
      </w:r>
    </w:p>
    <w:p w14:paraId="7EAD3C06" w14:textId="2E718295" w:rsidR="0016435C" w:rsidRPr="001C1C68" w:rsidRDefault="006233E1" w:rsidP="001B0912">
      <w:pPr>
        <w:widowControl w:val="0"/>
        <w:tabs>
          <w:tab w:val="left" w:pos="7350"/>
        </w:tabs>
        <w:rPr>
          <w:rFonts w:asciiTheme="minorHAnsi" w:eastAsia="Batang" w:hAnsiTheme="minorHAnsi" w:cstheme="minorHAnsi"/>
        </w:rPr>
      </w:pPr>
      <w:r w:rsidRPr="001C1C68">
        <w:rPr>
          <w:rFonts w:asciiTheme="minorHAnsi" w:eastAsia="Batang" w:hAnsiTheme="minorHAnsi" w:cstheme="minorHAnsi"/>
          <w:b/>
        </w:rPr>
        <w:t xml:space="preserve">Město </w:t>
      </w:r>
      <w:r w:rsidR="00324487" w:rsidRPr="001C1C68">
        <w:rPr>
          <w:rFonts w:asciiTheme="minorHAnsi" w:eastAsia="Batang" w:hAnsiTheme="minorHAnsi" w:cstheme="minorHAnsi"/>
          <w:b/>
        </w:rPr>
        <w:t>Světlá nad Sázavou</w:t>
      </w:r>
      <w:r w:rsidR="001B0912" w:rsidRPr="001C1C68">
        <w:rPr>
          <w:rFonts w:asciiTheme="minorHAnsi" w:eastAsia="Batang" w:hAnsiTheme="minorHAnsi" w:cstheme="minorHAnsi"/>
          <w:b/>
        </w:rPr>
        <w:tab/>
      </w:r>
    </w:p>
    <w:p w14:paraId="56E4BB26" w14:textId="1D23C230" w:rsidR="0016435C" w:rsidRPr="001C1C68" w:rsidRDefault="0016435C" w:rsidP="0016435C">
      <w:pPr>
        <w:widowControl w:val="0"/>
        <w:rPr>
          <w:rFonts w:asciiTheme="minorHAnsi" w:eastAsia="Batang" w:hAnsiTheme="minorHAnsi" w:cstheme="minorHAnsi"/>
          <w:b/>
        </w:rPr>
      </w:pPr>
      <w:r w:rsidRPr="001C1C68">
        <w:rPr>
          <w:rFonts w:asciiTheme="minorHAnsi" w:eastAsia="Batang" w:hAnsiTheme="minorHAnsi" w:cstheme="minorHAnsi"/>
        </w:rPr>
        <w:t xml:space="preserve">Číslo účtu: </w:t>
      </w:r>
      <w:r w:rsidRPr="001C1C68">
        <w:rPr>
          <w:rFonts w:asciiTheme="minorHAnsi" w:eastAsia="Batang" w:hAnsiTheme="minorHAnsi" w:cstheme="minorHAnsi"/>
        </w:rPr>
        <w:tab/>
      </w:r>
      <w:r w:rsidRPr="001C1C68">
        <w:rPr>
          <w:rFonts w:asciiTheme="minorHAnsi" w:eastAsia="Batang" w:hAnsiTheme="minorHAnsi" w:cstheme="minorHAnsi"/>
        </w:rPr>
        <w:tab/>
      </w:r>
      <w:r w:rsidR="00324487" w:rsidRPr="001C1C68">
        <w:rPr>
          <w:rFonts w:asciiTheme="minorHAnsi" w:eastAsia="Batang" w:hAnsiTheme="minorHAnsi" w:cstheme="minorHAnsi"/>
        </w:rPr>
        <w:t>2621521</w:t>
      </w:r>
      <w:r w:rsidR="00715193" w:rsidRPr="001C1C68">
        <w:rPr>
          <w:rFonts w:asciiTheme="minorHAnsi" w:eastAsia="Batang" w:hAnsiTheme="minorHAnsi" w:cstheme="minorHAnsi"/>
        </w:rPr>
        <w:t>/0100</w:t>
      </w:r>
    </w:p>
    <w:p w14:paraId="1FEC7C25" w14:textId="77777777" w:rsidR="0016435C" w:rsidRPr="001C1C68" w:rsidRDefault="0016435C" w:rsidP="0016435C">
      <w:pPr>
        <w:widowControl w:val="0"/>
        <w:rPr>
          <w:rFonts w:asciiTheme="minorHAnsi" w:eastAsia="Batang" w:hAnsiTheme="minorHAnsi" w:cstheme="minorHAnsi"/>
          <w:b/>
        </w:rPr>
      </w:pPr>
    </w:p>
    <w:p w14:paraId="4E635B07" w14:textId="77777777" w:rsidR="0016435C" w:rsidRPr="001C1C68" w:rsidRDefault="0016435C" w:rsidP="0016435C">
      <w:pPr>
        <w:rPr>
          <w:rFonts w:asciiTheme="minorHAnsi" w:hAnsiTheme="minorHAnsi" w:cstheme="minorHAnsi"/>
          <w:bCs/>
          <w:lang w:eastAsia="cs-CZ"/>
        </w:rPr>
      </w:pPr>
      <w:r w:rsidRPr="001C1C68">
        <w:rPr>
          <w:rFonts w:asciiTheme="minorHAnsi" w:hAnsiTheme="minorHAnsi" w:cstheme="minorHAnsi"/>
          <w:bCs/>
          <w:lang w:eastAsia="cs-CZ"/>
        </w:rPr>
        <w:t>Osoby pověřené jednat jménem objednatele ve věcech</w:t>
      </w:r>
    </w:p>
    <w:p w14:paraId="54A7EF3D" w14:textId="77777777" w:rsidR="0016435C" w:rsidRPr="001C1C68" w:rsidRDefault="0016435C" w:rsidP="0016435C">
      <w:pPr>
        <w:rPr>
          <w:rFonts w:asciiTheme="minorHAnsi" w:hAnsiTheme="minorHAnsi" w:cstheme="minorHAnsi"/>
          <w:lang w:eastAsia="cs-CZ"/>
        </w:rPr>
      </w:pPr>
      <w:r w:rsidRPr="001C1C68">
        <w:rPr>
          <w:rFonts w:asciiTheme="minorHAnsi" w:hAnsiTheme="minorHAnsi" w:cstheme="minorHAnsi"/>
          <w:bCs/>
          <w:lang w:eastAsia="cs-CZ"/>
        </w:rPr>
        <w:t>Technických:</w:t>
      </w:r>
      <w:r w:rsidRPr="001C1C68">
        <w:rPr>
          <w:rFonts w:asciiTheme="minorHAnsi" w:hAnsiTheme="minorHAnsi" w:cstheme="minorHAnsi"/>
          <w:bCs/>
          <w:lang w:eastAsia="cs-CZ"/>
        </w:rPr>
        <w:tab/>
      </w:r>
      <w:r w:rsidRPr="001C1C68">
        <w:rPr>
          <w:rFonts w:asciiTheme="minorHAnsi" w:hAnsiTheme="minorHAnsi" w:cstheme="minorHAnsi"/>
          <w:bCs/>
          <w:lang w:eastAsia="cs-CZ"/>
        </w:rPr>
        <w:tab/>
      </w:r>
      <w:r w:rsidRPr="001C1C68">
        <w:rPr>
          <w:rFonts w:asciiTheme="minorHAnsi" w:hAnsiTheme="minorHAnsi" w:cstheme="minorHAnsi"/>
          <w:b/>
        </w:rPr>
        <w:t>„</w:t>
      </w:r>
      <w:r w:rsidRPr="001C1C68">
        <w:rPr>
          <w:rFonts w:asciiTheme="minorHAnsi" w:hAnsiTheme="minorHAnsi" w:cstheme="minorHAnsi"/>
          <w:b/>
          <w:shd w:val="clear" w:color="auto" w:fill="D9D9D9" w:themeFill="background1" w:themeFillShade="D9"/>
        </w:rPr>
        <w:t>[Bude doplněno před uzavřením smlouvy]</w:t>
      </w:r>
      <w:r w:rsidRPr="001C1C68">
        <w:rPr>
          <w:rFonts w:asciiTheme="minorHAnsi" w:hAnsiTheme="minorHAnsi" w:cstheme="minorHAnsi"/>
          <w:b/>
        </w:rPr>
        <w:t>”</w:t>
      </w:r>
    </w:p>
    <w:p w14:paraId="4991CCE1" w14:textId="77777777" w:rsidR="0016435C" w:rsidRPr="001C1C68" w:rsidRDefault="0016435C" w:rsidP="0016435C">
      <w:pPr>
        <w:rPr>
          <w:rFonts w:asciiTheme="minorHAnsi" w:hAnsiTheme="minorHAnsi" w:cstheme="minorHAnsi"/>
        </w:rPr>
      </w:pPr>
      <w:r w:rsidRPr="001C1C68">
        <w:rPr>
          <w:rFonts w:asciiTheme="minorHAnsi" w:hAnsiTheme="minorHAnsi" w:cstheme="minorHAnsi"/>
          <w:bCs/>
          <w:lang w:eastAsia="cs-CZ"/>
        </w:rPr>
        <w:t>Technický dozor:</w:t>
      </w:r>
      <w:r w:rsidRPr="001C1C68">
        <w:rPr>
          <w:rFonts w:asciiTheme="minorHAnsi" w:hAnsiTheme="minorHAnsi" w:cstheme="minorHAnsi"/>
          <w:bCs/>
          <w:color w:val="FF0000"/>
          <w:lang w:eastAsia="cs-CZ"/>
        </w:rPr>
        <w:tab/>
      </w:r>
      <w:r w:rsidRPr="001C1C68">
        <w:rPr>
          <w:rFonts w:asciiTheme="minorHAnsi" w:hAnsiTheme="minorHAnsi" w:cstheme="minorHAnsi"/>
          <w:b/>
        </w:rPr>
        <w:t>„</w:t>
      </w:r>
      <w:r w:rsidRPr="001C1C68">
        <w:rPr>
          <w:rFonts w:asciiTheme="minorHAnsi" w:hAnsiTheme="minorHAnsi" w:cstheme="minorHAnsi"/>
          <w:b/>
          <w:shd w:val="clear" w:color="auto" w:fill="D9D9D9" w:themeFill="background1" w:themeFillShade="D9"/>
        </w:rPr>
        <w:t>[Bude doplněno před uzavřením smlouvy]</w:t>
      </w:r>
      <w:r w:rsidRPr="001C1C68">
        <w:rPr>
          <w:rFonts w:asciiTheme="minorHAnsi" w:hAnsiTheme="minorHAnsi" w:cstheme="minorHAnsi"/>
          <w:b/>
        </w:rPr>
        <w:t>”</w:t>
      </w:r>
    </w:p>
    <w:p w14:paraId="796DA5C8" w14:textId="77777777" w:rsidR="0016435C" w:rsidRPr="001C1C68" w:rsidRDefault="0016435C" w:rsidP="0016435C">
      <w:pPr>
        <w:rPr>
          <w:rFonts w:asciiTheme="minorHAnsi" w:hAnsiTheme="minorHAnsi" w:cstheme="minorHAnsi"/>
          <w:bCs/>
          <w:lang w:eastAsia="cs-CZ"/>
        </w:rPr>
      </w:pPr>
      <w:r w:rsidRPr="001C1C68">
        <w:rPr>
          <w:rFonts w:asciiTheme="minorHAnsi" w:hAnsiTheme="minorHAnsi" w:cstheme="minorHAnsi"/>
          <w:bCs/>
          <w:lang w:eastAsia="cs-CZ"/>
        </w:rPr>
        <w:t>Koordinátor BOZP:</w:t>
      </w:r>
      <w:r w:rsidRPr="001C1C68">
        <w:rPr>
          <w:rFonts w:asciiTheme="minorHAnsi" w:hAnsiTheme="minorHAnsi" w:cstheme="minorHAnsi"/>
          <w:bCs/>
          <w:lang w:eastAsia="cs-CZ"/>
        </w:rPr>
        <w:tab/>
      </w:r>
      <w:r w:rsidRPr="001C1C68">
        <w:rPr>
          <w:rFonts w:asciiTheme="minorHAnsi" w:hAnsiTheme="minorHAnsi" w:cstheme="minorHAnsi"/>
          <w:b/>
        </w:rPr>
        <w:t>„</w:t>
      </w:r>
      <w:r w:rsidRPr="001C1C68">
        <w:rPr>
          <w:rFonts w:asciiTheme="minorHAnsi" w:hAnsiTheme="minorHAnsi" w:cstheme="minorHAnsi"/>
          <w:b/>
          <w:highlight w:val="lightGray"/>
        </w:rPr>
        <w:t>[Bude doplněno před uzavřením smlouvy]</w:t>
      </w:r>
      <w:r w:rsidRPr="001C1C68">
        <w:rPr>
          <w:rFonts w:asciiTheme="minorHAnsi" w:hAnsiTheme="minorHAnsi" w:cstheme="minorHAnsi"/>
          <w:b/>
        </w:rPr>
        <w:t>”</w:t>
      </w:r>
      <w:r w:rsidRPr="001C1C68">
        <w:rPr>
          <w:rFonts w:asciiTheme="minorHAnsi" w:hAnsiTheme="minorHAnsi" w:cstheme="minorHAnsi"/>
          <w:bCs/>
          <w:lang w:eastAsia="cs-CZ"/>
        </w:rPr>
        <w:tab/>
      </w:r>
    </w:p>
    <w:p w14:paraId="7E7DE5E2" w14:textId="77777777" w:rsidR="0016435C" w:rsidRPr="001C1C68" w:rsidRDefault="0016435C" w:rsidP="0016435C">
      <w:pPr>
        <w:widowControl w:val="0"/>
        <w:pBdr>
          <w:bottom w:val="single" w:sz="4" w:space="1" w:color="auto"/>
        </w:pBdr>
        <w:rPr>
          <w:rFonts w:asciiTheme="minorHAnsi" w:eastAsia="Batang" w:hAnsiTheme="minorHAnsi" w:cstheme="minorHAnsi"/>
        </w:rPr>
      </w:pPr>
    </w:p>
    <w:p w14:paraId="3EE91599" w14:textId="77777777" w:rsidR="0016435C" w:rsidRPr="001C1C68" w:rsidRDefault="0016435C" w:rsidP="0016435C">
      <w:pPr>
        <w:widowControl w:val="0"/>
        <w:rPr>
          <w:rFonts w:asciiTheme="minorHAnsi" w:eastAsia="Batang" w:hAnsiTheme="minorHAnsi" w:cstheme="minorHAnsi"/>
          <w:b/>
          <w:bCs/>
          <w:color w:val="C00000"/>
          <w:highlight w:val="lightGray"/>
        </w:rPr>
      </w:pPr>
    </w:p>
    <w:p w14:paraId="0EEE6A39" w14:textId="77777777" w:rsidR="0016435C" w:rsidRPr="001C1C68" w:rsidRDefault="0016435C" w:rsidP="0016435C">
      <w:pPr>
        <w:widowControl w:val="0"/>
        <w:rPr>
          <w:rFonts w:asciiTheme="minorHAnsi" w:eastAsia="Batang" w:hAnsiTheme="minorHAnsi" w:cstheme="minorHAnsi"/>
          <w:b/>
          <w:bCs/>
          <w:color w:val="C00000"/>
          <w:highlight w:val="lightGray"/>
        </w:rPr>
      </w:pPr>
    </w:p>
    <w:p w14:paraId="6B6DC5CD" w14:textId="77777777" w:rsidR="0016435C" w:rsidRPr="001C1C68" w:rsidRDefault="0016435C" w:rsidP="0016435C">
      <w:pPr>
        <w:rPr>
          <w:rFonts w:asciiTheme="minorHAnsi" w:hAnsiTheme="minorHAnsi" w:cstheme="minorHAnsi"/>
          <w:b/>
          <w:lang w:eastAsia="cs-CZ"/>
        </w:rPr>
      </w:pPr>
      <w:r w:rsidRPr="001C1C68">
        <w:rPr>
          <w:rFonts w:asciiTheme="minorHAnsi" w:hAnsiTheme="minorHAnsi" w:cstheme="minorHAnsi"/>
          <w:b/>
          <w:lang w:eastAsia="cs-CZ"/>
        </w:rPr>
        <w:t>Zhotovitel:</w:t>
      </w:r>
    </w:p>
    <w:p w14:paraId="6D4A330B" w14:textId="77777777" w:rsidR="0016435C" w:rsidRPr="001C1C68" w:rsidRDefault="0016435C" w:rsidP="0016435C">
      <w:pPr>
        <w:rPr>
          <w:rFonts w:asciiTheme="minorHAnsi" w:hAnsiTheme="minorHAnsi" w:cstheme="minorHAnsi"/>
          <w:b/>
          <w:lang w:eastAsia="cs-CZ"/>
        </w:rPr>
      </w:pPr>
      <w:r w:rsidRPr="001C1C68">
        <w:rPr>
          <w:rFonts w:asciiTheme="minorHAnsi" w:hAnsiTheme="minorHAnsi" w:cstheme="minorHAnsi"/>
          <w:b/>
        </w:rPr>
        <w:t>„</w:t>
      </w:r>
      <w:r w:rsidRPr="001C1C68">
        <w:rPr>
          <w:rFonts w:asciiTheme="minorHAnsi" w:hAnsiTheme="minorHAnsi" w:cstheme="minorHAnsi"/>
          <w:b/>
          <w:shd w:val="clear" w:color="auto" w:fill="D9D9D9" w:themeFill="background1" w:themeFillShade="D9"/>
        </w:rPr>
        <w:t>[Bude doplněno před uzavřením smlouvy]</w:t>
      </w:r>
      <w:r w:rsidRPr="001C1C68">
        <w:rPr>
          <w:rFonts w:asciiTheme="minorHAnsi" w:hAnsiTheme="minorHAnsi" w:cstheme="minorHAnsi"/>
          <w:b/>
        </w:rPr>
        <w:t>”</w:t>
      </w:r>
      <w:r w:rsidRPr="001C1C68">
        <w:rPr>
          <w:rFonts w:asciiTheme="minorHAnsi" w:hAnsiTheme="minorHAnsi" w:cstheme="minorHAnsi"/>
          <w:b/>
          <w:lang w:eastAsia="cs-CZ"/>
        </w:rPr>
        <w:t xml:space="preserve"> </w:t>
      </w:r>
    </w:p>
    <w:p w14:paraId="52952AA6" w14:textId="77777777" w:rsidR="0016435C" w:rsidRPr="001C1C68" w:rsidRDefault="0016435C" w:rsidP="0016435C">
      <w:pPr>
        <w:widowControl w:val="0"/>
        <w:rPr>
          <w:rFonts w:asciiTheme="minorHAnsi" w:eastAsia="Batang" w:hAnsiTheme="minorHAnsi" w:cstheme="minorHAnsi"/>
          <w:b/>
        </w:rPr>
      </w:pPr>
      <w:r w:rsidRPr="001C1C68">
        <w:rPr>
          <w:rFonts w:asciiTheme="minorHAnsi" w:eastAsia="Batang" w:hAnsiTheme="minorHAnsi" w:cstheme="minorHAnsi"/>
        </w:rPr>
        <w:t xml:space="preserve">Číslo účtu:                  </w:t>
      </w:r>
      <w:r w:rsidRPr="001C1C68">
        <w:rPr>
          <w:rFonts w:asciiTheme="minorHAnsi" w:eastAsia="Batang" w:hAnsiTheme="minorHAnsi" w:cstheme="minorHAnsi"/>
        </w:rPr>
        <w:tab/>
      </w:r>
      <w:r w:rsidRPr="001C1C68">
        <w:rPr>
          <w:rFonts w:asciiTheme="minorHAnsi" w:hAnsiTheme="minorHAnsi" w:cstheme="minorHAnsi"/>
          <w:b/>
        </w:rPr>
        <w:t>„</w:t>
      </w:r>
      <w:r w:rsidRPr="001C1C68">
        <w:rPr>
          <w:rFonts w:asciiTheme="minorHAnsi" w:hAnsiTheme="minorHAnsi" w:cstheme="minorHAnsi"/>
          <w:b/>
          <w:shd w:val="clear" w:color="auto" w:fill="D9D9D9" w:themeFill="background1" w:themeFillShade="D9"/>
        </w:rPr>
        <w:t>[Bude doplněno před uzavřením smlouvy]</w:t>
      </w:r>
      <w:r w:rsidRPr="001C1C68">
        <w:rPr>
          <w:rFonts w:asciiTheme="minorHAnsi" w:hAnsiTheme="minorHAnsi" w:cstheme="minorHAnsi"/>
          <w:b/>
        </w:rPr>
        <w:t>”</w:t>
      </w:r>
    </w:p>
    <w:p w14:paraId="3F9213AC" w14:textId="77777777" w:rsidR="0016435C" w:rsidRPr="001C1C68" w:rsidRDefault="0016435C" w:rsidP="0016435C">
      <w:pPr>
        <w:rPr>
          <w:rFonts w:asciiTheme="minorHAnsi" w:hAnsiTheme="minorHAnsi" w:cstheme="minorHAnsi"/>
          <w:b/>
        </w:rPr>
      </w:pPr>
    </w:p>
    <w:p w14:paraId="62098081" w14:textId="77777777" w:rsidR="0016435C" w:rsidRPr="001C1C68" w:rsidRDefault="0016435C" w:rsidP="0016435C">
      <w:pPr>
        <w:rPr>
          <w:rFonts w:asciiTheme="minorHAnsi" w:hAnsiTheme="minorHAnsi" w:cstheme="minorHAnsi"/>
          <w:bCs/>
          <w:lang w:eastAsia="cs-CZ"/>
        </w:rPr>
      </w:pPr>
      <w:r w:rsidRPr="001C1C68">
        <w:rPr>
          <w:rFonts w:asciiTheme="minorHAnsi" w:hAnsiTheme="minorHAnsi" w:cstheme="minorHAnsi"/>
          <w:bCs/>
          <w:lang w:eastAsia="cs-CZ"/>
        </w:rPr>
        <w:t>Osob</w:t>
      </w:r>
      <w:r w:rsidR="00FF4868" w:rsidRPr="001C1C68">
        <w:rPr>
          <w:rFonts w:asciiTheme="minorHAnsi" w:hAnsiTheme="minorHAnsi" w:cstheme="minorHAnsi"/>
          <w:bCs/>
          <w:lang w:eastAsia="cs-CZ"/>
        </w:rPr>
        <w:t>y</w:t>
      </w:r>
      <w:r w:rsidRPr="001C1C68">
        <w:rPr>
          <w:rFonts w:asciiTheme="minorHAnsi" w:hAnsiTheme="minorHAnsi" w:cstheme="minorHAnsi"/>
          <w:bCs/>
          <w:lang w:eastAsia="cs-CZ"/>
        </w:rPr>
        <w:t xml:space="preserve"> pověřen</w:t>
      </w:r>
      <w:r w:rsidR="00FF4868" w:rsidRPr="001C1C68">
        <w:rPr>
          <w:rFonts w:asciiTheme="minorHAnsi" w:hAnsiTheme="minorHAnsi" w:cstheme="minorHAnsi"/>
          <w:bCs/>
          <w:lang w:eastAsia="cs-CZ"/>
        </w:rPr>
        <w:t>é</w:t>
      </w:r>
      <w:r w:rsidRPr="001C1C68">
        <w:rPr>
          <w:rFonts w:asciiTheme="minorHAnsi" w:hAnsiTheme="minorHAnsi" w:cstheme="minorHAnsi"/>
          <w:bCs/>
          <w:lang w:eastAsia="cs-CZ"/>
        </w:rPr>
        <w:t xml:space="preserve"> jednat jménem zhotovitele ve věcech</w:t>
      </w:r>
      <w:r w:rsidR="00FF4868" w:rsidRPr="001C1C68">
        <w:rPr>
          <w:rFonts w:asciiTheme="minorHAnsi" w:hAnsiTheme="minorHAnsi" w:cstheme="minorHAnsi"/>
          <w:bCs/>
          <w:lang w:eastAsia="cs-CZ"/>
        </w:rPr>
        <w:t xml:space="preserve"> technických</w:t>
      </w:r>
    </w:p>
    <w:p w14:paraId="2193B898" w14:textId="77777777" w:rsidR="0016435C" w:rsidRPr="001C1C68" w:rsidRDefault="00FF4868" w:rsidP="0016435C">
      <w:pPr>
        <w:rPr>
          <w:rFonts w:asciiTheme="minorHAnsi" w:hAnsiTheme="minorHAnsi" w:cstheme="minorHAnsi"/>
          <w:lang w:eastAsia="cs-CZ"/>
        </w:rPr>
      </w:pPr>
      <w:r w:rsidRPr="001C1C68">
        <w:rPr>
          <w:rFonts w:asciiTheme="minorHAnsi" w:hAnsiTheme="minorHAnsi" w:cstheme="minorHAnsi"/>
          <w:bCs/>
          <w:lang w:eastAsia="cs-CZ"/>
        </w:rPr>
        <w:t>Stavbyvedoucí</w:t>
      </w:r>
      <w:r w:rsidR="0016435C" w:rsidRPr="001C1C68">
        <w:rPr>
          <w:rFonts w:asciiTheme="minorHAnsi" w:hAnsiTheme="minorHAnsi" w:cstheme="minorHAnsi"/>
          <w:bCs/>
          <w:lang w:eastAsia="cs-CZ"/>
        </w:rPr>
        <w:t>:</w:t>
      </w:r>
      <w:r w:rsidR="0016435C" w:rsidRPr="001C1C68">
        <w:rPr>
          <w:rFonts w:asciiTheme="minorHAnsi" w:hAnsiTheme="minorHAnsi" w:cstheme="minorHAnsi"/>
          <w:bCs/>
          <w:lang w:eastAsia="cs-CZ"/>
        </w:rPr>
        <w:tab/>
      </w:r>
      <w:r w:rsidR="0016435C" w:rsidRPr="001C1C68">
        <w:rPr>
          <w:rFonts w:asciiTheme="minorHAnsi" w:hAnsiTheme="minorHAnsi" w:cstheme="minorHAnsi"/>
          <w:bCs/>
          <w:lang w:eastAsia="cs-CZ"/>
        </w:rPr>
        <w:tab/>
      </w:r>
      <w:r w:rsidR="0016435C" w:rsidRPr="001C1C68">
        <w:rPr>
          <w:rFonts w:asciiTheme="minorHAnsi" w:hAnsiTheme="minorHAnsi" w:cstheme="minorHAnsi"/>
          <w:b/>
        </w:rPr>
        <w:t>„</w:t>
      </w:r>
      <w:r w:rsidR="0016435C" w:rsidRPr="001C1C68">
        <w:rPr>
          <w:rFonts w:asciiTheme="minorHAnsi" w:hAnsiTheme="minorHAnsi" w:cstheme="minorHAnsi"/>
          <w:b/>
          <w:shd w:val="clear" w:color="auto" w:fill="D9D9D9" w:themeFill="background1" w:themeFillShade="D9"/>
        </w:rPr>
        <w:t>[Bude doplněno před uzavřením smlouvy]</w:t>
      </w:r>
      <w:r w:rsidR="0016435C" w:rsidRPr="001C1C68">
        <w:rPr>
          <w:rFonts w:asciiTheme="minorHAnsi" w:hAnsiTheme="minorHAnsi" w:cstheme="minorHAnsi"/>
          <w:b/>
        </w:rPr>
        <w:t>”</w:t>
      </w:r>
    </w:p>
    <w:p w14:paraId="3B1D6FFE" w14:textId="77777777" w:rsidR="00FF4868" w:rsidRPr="001C1C68" w:rsidRDefault="00FF4868" w:rsidP="00D01636">
      <w:pPr>
        <w:ind w:left="2832" w:hanging="2832"/>
        <w:rPr>
          <w:rFonts w:asciiTheme="minorHAnsi" w:hAnsiTheme="minorHAnsi" w:cstheme="minorHAnsi"/>
          <w:lang w:eastAsia="cs-CZ"/>
        </w:rPr>
      </w:pPr>
      <w:r w:rsidRPr="001C1C68">
        <w:rPr>
          <w:rFonts w:asciiTheme="minorHAnsi" w:hAnsiTheme="minorHAnsi" w:cstheme="minorHAnsi"/>
          <w:bCs/>
          <w:lang w:eastAsia="cs-CZ"/>
        </w:rPr>
        <w:t>Autorizovaná osoba:</w:t>
      </w:r>
      <w:r w:rsidRPr="001C1C68">
        <w:rPr>
          <w:rFonts w:asciiTheme="minorHAnsi" w:hAnsiTheme="minorHAnsi" w:cstheme="minorHAnsi"/>
          <w:bCs/>
          <w:lang w:eastAsia="cs-CZ"/>
        </w:rPr>
        <w:tab/>
      </w:r>
      <w:r w:rsidRPr="001C1C68">
        <w:rPr>
          <w:rFonts w:asciiTheme="minorHAnsi" w:hAnsiTheme="minorHAnsi" w:cstheme="minorHAnsi"/>
          <w:b/>
        </w:rPr>
        <w:t>„</w:t>
      </w:r>
      <w:r w:rsidRPr="001C1C68">
        <w:rPr>
          <w:rFonts w:asciiTheme="minorHAnsi" w:hAnsiTheme="minorHAnsi" w:cstheme="minorHAnsi"/>
          <w:b/>
          <w:shd w:val="clear" w:color="auto" w:fill="D9D9D9" w:themeFill="background1" w:themeFillShade="D9"/>
        </w:rPr>
        <w:t>[Bude doplněno před uzavřením smlouvy]</w:t>
      </w:r>
      <w:r w:rsidRPr="001C1C68">
        <w:rPr>
          <w:rFonts w:asciiTheme="minorHAnsi" w:hAnsiTheme="minorHAnsi" w:cstheme="minorHAnsi"/>
          <w:b/>
        </w:rPr>
        <w:t>”</w:t>
      </w:r>
      <w:r w:rsidR="00D01636" w:rsidRPr="001C1C68">
        <w:rPr>
          <w:rFonts w:asciiTheme="minorHAnsi" w:hAnsiTheme="minorHAnsi" w:cstheme="minorHAnsi"/>
          <w:b/>
        </w:rPr>
        <w:t xml:space="preserve">, </w:t>
      </w:r>
      <w:r w:rsidR="00D01636" w:rsidRPr="001C1C68">
        <w:rPr>
          <w:rFonts w:asciiTheme="minorHAnsi" w:hAnsiTheme="minorHAnsi" w:cstheme="minorHAnsi"/>
        </w:rPr>
        <w:t xml:space="preserve">číslo osvědčení o autorizaci </w:t>
      </w:r>
      <w:r w:rsidR="00D01636" w:rsidRPr="001C1C68">
        <w:rPr>
          <w:rFonts w:asciiTheme="minorHAnsi" w:hAnsiTheme="minorHAnsi" w:cstheme="minorHAnsi"/>
          <w:b/>
        </w:rPr>
        <w:t>„</w:t>
      </w:r>
      <w:r w:rsidR="00D01636" w:rsidRPr="001C1C68">
        <w:rPr>
          <w:rFonts w:asciiTheme="minorHAnsi" w:hAnsiTheme="minorHAnsi" w:cstheme="minorHAnsi"/>
          <w:b/>
          <w:shd w:val="clear" w:color="auto" w:fill="D9D9D9" w:themeFill="background1" w:themeFillShade="D9"/>
        </w:rPr>
        <w:t>[Bude doplněno před uzavřením smlouvy]</w:t>
      </w:r>
      <w:r w:rsidR="00D01636" w:rsidRPr="001C1C68">
        <w:rPr>
          <w:rFonts w:asciiTheme="minorHAnsi" w:hAnsiTheme="minorHAnsi" w:cstheme="minorHAnsi"/>
          <w:b/>
        </w:rPr>
        <w:t>”</w:t>
      </w:r>
      <w:r w:rsidR="00D01636" w:rsidRPr="001C1C68">
        <w:rPr>
          <w:rFonts w:asciiTheme="minorHAnsi" w:hAnsiTheme="minorHAnsi" w:cstheme="minorHAnsi"/>
        </w:rPr>
        <w:t xml:space="preserve">v oboru </w:t>
      </w:r>
      <w:r w:rsidR="00D01636" w:rsidRPr="001C1C68">
        <w:rPr>
          <w:rFonts w:asciiTheme="minorHAnsi" w:hAnsiTheme="minorHAnsi" w:cstheme="minorHAnsi"/>
          <w:b/>
        </w:rPr>
        <w:t>„</w:t>
      </w:r>
      <w:r w:rsidR="00D01636" w:rsidRPr="001C1C68">
        <w:rPr>
          <w:rFonts w:asciiTheme="minorHAnsi" w:hAnsiTheme="minorHAnsi" w:cstheme="minorHAnsi"/>
          <w:b/>
          <w:shd w:val="clear" w:color="auto" w:fill="D9D9D9" w:themeFill="background1" w:themeFillShade="D9"/>
        </w:rPr>
        <w:t>[Bude doplněno před uzavřením smlouvy]</w:t>
      </w:r>
      <w:r w:rsidR="00D01636" w:rsidRPr="001C1C68">
        <w:rPr>
          <w:rFonts w:asciiTheme="minorHAnsi" w:hAnsiTheme="minorHAnsi" w:cstheme="minorHAnsi"/>
          <w:b/>
        </w:rPr>
        <w:t>”</w:t>
      </w:r>
    </w:p>
    <w:p w14:paraId="735E35C4" w14:textId="77777777" w:rsidR="0016435C" w:rsidRPr="001C1C68" w:rsidRDefault="0016435C" w:rsidP="0016435C">
      <w:pPr>
        <w:rPr>
          <w:rFonts w:asciiTheme="minorHAnsi" w:hAnsiTheme="minorHAnsi" w:cstheme="minorHAnsi"/>
        </w:rPr>
      </w:pPr>
    </w:p>
    <w:p w14:paraId="00419FE3" w14:textId="77777777"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1C1C68">
      <w:headerReference w:type="default" r:id="rId9"/>
      <w:footerReference w:type="default" r:id="rId10"/>
      <w:headerReference w:type="first" r:id="rId11"/>
      <w:footerReference w:type="first" r:id="rId12"/>
      <w:pgSz w:w="11906" w:h="16838" w:code="9"/>
      <w:pgMar w:top="1382" w:right="1247" w:bottom="1418"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EC531" w14:textId="77777777" w:rsidR="0014398B" w:rsidRDefault="0014398B" w:rsidP="007C4405">
      <w:r>
        <w:separator/>
      </w:r>
    </w:p>
  </w:endnote>
  <w:endnote w:type="continuationSeparator" w:id="0">
    <w:p w14:paraId="5CDA4E11" w14:textId="77777777" w:rsidR="0014398B" w:rsidRDefault="0014398B"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Malgun Gothic"/>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2A1FE231" w:rsidR="001432C5" w:rsidRPr="00F54C04" w:rsidRDefault="001432C5"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030E7D">
      <w:rPr>
        <w:rFonts w:asciiTheme="minorHAnsi" w:hAnsiTheme="minorHAnsi" w:cstheme="minorHAnsi"/>
        <w:noProof/>
        <w:sz w:val="20"/>
        <w:szCs w:val="20"/>
      </w:rPr>
      <w:t>1</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030E7D">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F853434"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DD0BC2">
      <w:rPr>
        <w:b/>
        <w:noProof/>
      </w:rPr>
      <w:t>9</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7CBA0" w14:textId="77777777" w:rsidR="0014398B" w:rsidRDefault="0014398B" w:rsidP="007C4405">
      <w:r>
        <w:separator/>
      </w:r>
    </w:p>
  </w:footnote>
  <w:footnote w:type="continuationSeparator" w:id="0">
    <w:p w14:paraId="2049E7AE" w14:textId="77777777" w:rsidR="0014398B" w:rsidRDefault="0014398B"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72926" w14:textId="3B210E00" w:rsidR="001432C5" w:rsidRDefault="001432C5"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4812"/>
    </w:tblGrid>
    <w:tr w:rsidR="001432C5" w:rsidRPr="00956548" w14:paraId="5311051E" w14:textId="77777777" w:rsidTr="00293CA4">
      <w:trPr>
        <w:trHeight w:val="91"/>
      </w:trPr>
      <w:tc>
        <w:tcPr>
          <w:tcW w:w="4960" w:type="dxa"/>
          <w:vMerge w:val="restart"/>
          <w:tcBorders>
            <w:bottom w:val="single" w:sz="4" w:space="0" w:color="auto"/>
          </w:tcBorders>
        </w:tcPr>
        <w:p w14:paraId="3BF23E25" w14:textId="2FE1A8F5" w:rsidR="001432C5" w:rsidRPr="00956548" w:rsidRDefault="00BC74A3" w:rsidP="00BC74A3">
          <w:pPr>
            <w:pStyle w:val="Zhlav"/>
            <w:rPr>
              <w:rFonts w:asciiTheme="minorHAnsi" w:hAnsiTheme="minorHAnsi" w:cstheme="minorHAnsi"/>
              <w:sz w:val="20"/>
              <w:szCs w:val="20"/>
              <w:lang w:val="cs-CZ"/>
            </w:rPr>
          </w:pPr>
          <w:r>
            <w:rPr>
              <w:rFonts w:asciiTheme="minorHAnsi" w:hAnsiTheme="minorHAnsi" w:cstheme="minorHAnsi"/>
              <w:sz w:val="20"/>
              <w:szCs w:val="20"/>
              <w:lang w:val="cs-CZ"/>
            </w:rPr>
            <w:t>II/150 Světlá nad Sázavou – most ev. č. 150-017</w:t>
          </w:r>
        </w:p>
      </w:tc>
      <w:tc>
        <w:tcPr>
          <w:tcW w:w="4960" w:type="dxa"/>
          <w:tcBorders>
            <w:bottom w:val="single" w:sz="4" w:space="0" w:color="auto"/>
          </w:tcBorders>
        </w:tcPr>
        <w:p w14:paraId="5746D2C7" w14:textId="2F77711E" w:rsidR="001432C5" w:rsidRPr="00BD1C9A" w:rsidRDefault="001432C5" w:rsidP="00293CA4">
          <w:pPr>
            <w:pStyle w:val="Zhlav"/>
            <w:jc w:val="right"/>
            <w:rPr>
              <w:rFonts w:asciiTheme="minorHAnsi" w:hAnsiTheme="minorHAnsi" w:cstheme="minorHAnsi"/>
              <w:sz w:val="20"/>
              <w:szCs w:val="20"/>
              <w:lang w:val="cs-CZ"/>
            </w:rPr>
          </w:pPr>
          <w:r w:rsidRPr="00956548">
            <w:rPr>
              <w:rFonts w:asciiTheme="minorHAnsi" w:hAnsiTheme="minorHAnsi" w:cstheme="minorHAnsi"/>
              <w:sz w:val="20"/>
              <w:szCs w:val="20"/>
            </w:rPr>
            <w:t>Příloha B2</w:t>
          </w:r>
          <w:r w:rsidR="0032375A">
            <w:rPr>
              <w:rFonts w:asciiTheme="minorHAnsi" w:hAnsiTheme="minorHAnsi" w:cstheme="minorHAnsi"/>
              <w:sz w:val="20"/>
              <w:szCs w:val="20"/>
              <w:lang w:val="cs-CZ"/>
            </w:rPr>
            <w:t>-2</w:t>
          </w:r>
        </w:p>
      </w:tc>
    </w:tr>
  </w:tbl>
  <w:p w14:paraId="4EFE2E28" w14:textId="77777777" w:rsidR="001432C5" w:rsidRPr="00F54C04" w:rsidRDefault="001432C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D520E8AE"/>
    <w:lvl w:ilvl="0" w:tplc="E634147E">
      <w:start w:val="1"/>
      <w:numFmt w:val="lowerLetter"/>
      <w:lvlText w:val="%1)"/>
      <w:lvlJc w:val="left"/>
      <w:pPr>
        <w:tabs>
          <w:tab w:val="num" w:pos="928"/>
        </w:tabs>
        <w:ind w:left="928" w:hanging="360"/>
      </w:pPr>
      <w:rPr>
        <w:rFonts w:hint="default"/>
        <w:b/>
        <w:strike w:val="0"/>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5"/>
  </w:num>
  <w:num w:numId="6">
    <w:abstractNumId w:val="7"/>
  </w:num>
  <w:num w:numId="7">
    <w:abstractNumId w:val="19"/>
  </w:num>
  <w:num w:numId="8">
    <w:abstractNumId w:val="6"/>
  </w:num>
  <w:num w:numId="9">
    <w:abstractNumId w:val="11"/>
  </w:num>
  <w:num w:numId="10">
    <w:abstractNumId w:val="9"/>
  </w:num>
  <w:num w:numId="11">
    <w:abstractNumId w:val="21"/>
  </w:num>
  <w:num w:numId="12">
    <w:abstractNumId w:val="12"/>
  </w:num>
  <w:num w:numId="13">
    <w:abstractNumId w:val="8"/>
  </w:num>
  <w:num w:numId="14">
    <w:abstractNumId w:val="13"/>
  </w:num>
  <w:num w:numId="15">
    <w:abstractNumId w:val="5"/>
  </w:num>
  <w:num w:numId="16">
    <w:abstractNumId w:val="17"/>
  </w:num>
  <w:num w:numId="17">
    <w:abstractNumId w:val="20"/>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078D5"/>
    <w:rsid w:val="00013CD0"/>
    <w:rsid w:val="00015CCD"/>
    <w:rsid w:val="00024BF1"/>
    <w:rsid w:val="00026699"/>
    <w:rsid w:val="00030E7D"/>
    <w:rsid w:val="00041E00"/>
    <w:rsid w:val="00043E26"/>
    <w:rsid w:val="00050B01"/>
    <w:rsid w:val="00050EDA"/>
    <w:rsid w:val="00055A76"/>
    <w:rsid w:val="00055BDE"/>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669F"/>
    <w:rsid w:val="0009719D"/>
    <w:rsid w:val="000A0D67"/>
    <w:rsid w:val="000A2FD4"/>
    <w:rsid w:val="000A6770"/>
    <w:rsid w:val="000A7118"/>
    <w:rsid w:val="000B166E"/>
    <w:rsid w:val="000B3555"/>
    <w:rsid w:val="000B5501"/>
    <w:rsid w:val="000B5BBD"/>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706D"/>
    <w:rsid w:val="001424F5"/>
    <w:rsid w:val="001432C5"/>
    <w:rsid w:val="0014398B"/>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0912"/>
    <w:rsid w:val="001B3BAC"/>
    <w:rsid w:val="001B4F46"/>
    <w:rsid w:val="001B659C"/>
    <w:rsid w:val="001C07B5"/>
    <w:rsid w:val="001C1C68"/>
    <w:rsid w:val="001E0F8E"/>
    <w:rsid w:val="001E200B"/>
    <w:rsid w:val="001E7A02"/>
    <w:rsid w:val="001F13CB"/>
    <w:rsid w:val="00200D4B"/>
    <w:rsid w:val="002015EA"/>
    <w:rsid w:val="00202A0E"/>
    <w:rsid w:val="00203D3A"/>
    <w:rsid w:val="00205A52"/>
    <w:rsid w:val="00207616"/>
    <w:rsid w:val="00207698"/>
    <w:rsid w:val="0020779D"/>
    <w:rsid w:val="002164B8"/>
    <w:rsid w:val="00224D5A"/>
    <w:rsid w:val="00230C0B"/>
    <w:rsid w:val="00247B46"/>
    <w:rsid w:val="00252E23"/>
    <w:rsid w:val="0025360F"/>
    <w:rsid w:val="00254035"/>
    <w:rsid w:val="00254328"/>
    <w:rsid w:val="00265ED6"/>
    <w:rsid w:val="002705B6"/>
    <w:rsid w:val="00271F0A"/>
    <w:rsid w:val="002767AC"/>
    <w:rsid w:val="00293161"/>
    <w:rsid w:val="00293CA4"/>
    <w:rsid w:val="00295163"/>
    <w:rsid w:val="002A3A18"/>
    <w:rsid w:val="002A66C9"/>
    <w:rsid w:val="002B6FF4"/>
    <w:rsid w:val="002C078C"/>
    <w:rsid w:val="002C36DB"/>
    <w:rsid w:val="002C48B1"/>
    <w:rsid w:val="002C686F"/>
    <w:rsid w:val="002E0705"/>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2375A"/>
    <w:rsid w:val="00324487"/>
    <w:rsid w:val="00332D93"/>
    <w:rsid w:val="0033739D"/>
    <w:rsid w:val="0034094D"/>
    <w:rsid w:val="003457BE"/>
    <w:rsid w:val="00345B5B"/>
    <w:rsid w:val="00350514"/>
    <w:rsid w:val="0035095C"/>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4F2B"/>
    <w:rsid w:val="00395DFD"/>
    <w:rsid w:val="00397136"/>
    <w:rsid w:val="003A1D86"/>
    <w:rsid w:val="003A424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C6E2A"/>
    <w:rsid w:val="003D3964"/>
    <w:rsid w:val="003D59DE"/>
    <w:rsid w:val="003D6E6E"/>
    <w:rsid w:val="003E1B6E"/>
    <w:rsid w:val="003E1E08"/>
    <w:rsid w:val="003E34A9"/>
    <w:rsid w:val="003F1103"/>
    <w:rsid w:val="003F1543"/>
    <w:rsid w:val="00401E86"/>
    <w:rsid w:val="0040519C"/>
    <w:rsid w:val="00405467"/>
    <w:rsid w:val="00412E7D"/>
    <w:rsid w:val="00417B30"/>
    <w:rsid w:val="00417D44"/>
    <w:rsid w:val="00420FCB"/>
    <w:rsid w:val="004312FD"/>
    <w:rsid w:val="004365D9"/>
    <w:rsid w:val="00442D48"/>
    <w:rsid w:val="004456D6"/>
    <w:rsid w:val="00451D29"/>
    <w:rsid w:val="00464D30"/>
    <w:rsid w:val="00465D7F"/>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B2D99"/>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204D"/>
    <w:rsid w:val="005876C5"/>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3E1"/>
    <w:rsid w:val="0062393F"/>
    <w:rsid w:val="006401FE"/>
    <w:rsid w:val="00644567"/>
    <w:rsid w:val="006454E5"/>
    <w:rsid w:val="00650BBE"/>
    <w:rsid w:val="00651DB5"/>
    <w:rsid w:val="00651F86"/>
    <w:rsid w:val="006530F7"/>
    <w:rsid w:val="006546AF"/>
    <w:rsid w:val="0065669A"/>
    <w:rsid w:val="0066014A"/>
    <w:rsid w:val="0066348A"/>
    <w:rsid w:val="006812E4"/>
    <w:rsid w:val="0068190D"/>
    <w:rsid w:val="00684A03"/>
    <w:rsid w:val="00686E00"/>
    <w:rsid w:val="00690EAA"/>
    <w:rsid w:val="006A0A6C"/>
    <w:rsid w:val="006A3F2B"/>
    <w:rsid w:val="006A48C8"/>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14D6"/>
    <w:rsid w:val="00701FC1"/>
    <w:rsid w:val="007111C0"/>
    <w:rsid w:val="00711673"/>
    <w:rsid w:val="0071196C"/>
    <w:rsid w:val="00712A11"/>
    <w:rsid w:val="00715193"/>
    <w:rsid w:val="007215FB"/>
    <w:rsid w:val="00723485"/>
    <w:rsid w:val="0073308F"/>
    <w:rsid w:val="00734112"/>
    <w:rsid w:val="00737069"/>
    <w:rsid w:val="007436F5"/>
    <w:rsid w:val="00746B6D"/>
    <w:rsid w:val="007540F8"/>
    <w:rsid w:val="00760F60"/>
    <w:rsid w:val="00770282"/>
    <w:rsid w:val="007706AB"/>
    <w:rsid w:val="007761A9"/>
    <w:rsid w:val="00791F59"/>
    <w:rsid w:val="00794F7F"/>
    <w:rsid w:val="007A375F"/>
    <w:rsid w:val="007A622A"/>
    <w:rsid w:val="007B2727"/>
    <w:rsid w:val="007B3024"/>
    <w:rsid w:val="007B52B3"/>
    <w:rsid w:val="007B582C"/>
    <w:rsid w:val="007B64B5"/>
    <w:rsid w:val="007C0D01"/>
    <w:rsid w:val="007C1058"/>
    <w:rsid w:val="007C4405"/>
    <w:rsid w:val="007D1BD6"/>
    <w:rsid w:val="007D21E2"/>
    <w:rsid w:val="007D2EA3"/>
    <w:rsid w:val="007D31B3"/>
    <w:rsid w:val="007D6E6E"/>
    <w:rsid w:val="007E5C26"/>
    <w:rsid w:val="007F4CA7"/>
    <w:rsid w:val="007F53FE"/>
    <w:rsid w:val="007F6DC4"/>
    <w:rsid w:val="00806573"/>
    <w:rsid w:val="00807035"/>
    <w:rsid w:val="00807BB0"/>
    <w:rsid w:val="008169F4"/>
    <w:rsid w:val="008171E1"/>
    <w:rsid w:val="00826A0B"/>
    <w:rsid w:val="0083056F"/>
    <w:rsid w:val="00831C04"/>
    <w:rsid w:val="008366BD"/>
    <w:rsid w:val="00841751"/>
    <w:rsid w:val="00841B77"/>
    <w:rsid w:val="00841BA1"/>
    <w:rsid w:val="0084304C"/>
    <w:rsid w:val="00843652"/>
    <w:rsid w:val="00843B6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142"/>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E5F2D"/>
    <w:rsid w:val="008F2928"/>
    <w:rsid w:val="00906ACF"/>
    <w:rsid w:val="009131B0"/>
    <w:rsid w:val="0091657F"/>
    <w:rsid w:val="00922742"/>
    <w:rsid w:val="0092480A"/>
    <w:rsid w:val="00926449"/>
    <w:rsid w:val="00926DCD"/>
    <w:rsid w:val="00926E8A"/>
    <w:rsid w:val="00932A29"/>
    <w:rsid w:val="00937932"/>
    <w:rsid w:val="0094250C"/>
    <w:rsid w:val="009501DE"/>
    <w:rsid w:val="00953BF0"/>
    <w:rsid w:val="009554D4"/>
    <w:rsid w:val="00956548"/>
    <w:rsid w:val="009709EC"/>
    <w:rsid w:val="00971300"/>
    <w:rsid w:val="0097347E"/>
    <w:rsid w:val="0097387A"/>
    <w:rsid w:val="00973F7C"/>
    <w:rsid w:val="00974F3C"/>
    <w:rsid w:val="009763BC"/>
    <w:rsid w:val="00981DD0"/>
    <w:rsid w:val="00982397"/>
    <w:rsid w:val="009925FE"/>
    <w:rsid w:val="00993FE3"/>
    <w:rsid w:val="0099577B"/>
    <w:rsid w:val="009A43A5"/>
    <w:rsid w:val="009A64E6"/>
    <w:rsid w:val="009B0C44"/>
    <w:rsid w:val="009B34B5"/>
    <w:rsid w:val="009B63AE"/>
    <w:rsid w:val="009C14D3"/>
    <w:rsid w:val="009C5CD9"/>
    <w:rsid w:val="009C738A"/>
    <w:rsid w:val="009C789C"/>
    <w:rsid w:val="009D115E"/>
    <w:rsid w:val="009D2B11"/>
    <w:rsid w:val="009D2EE1"/>
    <w:rsid w:val="009D7CE9"/>
    <w:rsid w:val="009E0013"/>
    <w:rsid w:val="009E2B13"/>
    <w:rsid w:val="009E2FB2"/>
    <w:rsid w:val="009E4162"/>
    <w:rsid w:val="009E54B8"/>
    <w:rsid w:val="009F317E"/>
    <w:rsid w:val="009F5F35"/>
    <w:rsid w:val="009F7FBB"/>
    <w:rsid w:val="00A021CA"/>
    <w:rsid w:val="00A05E88"/>
    <w:rsid w:val="00A07B77"/>
    <w:rsid w:val="00A119B3"/>
    <w:rsid w:val="00A27B32"/>
    <w:rsid w:val="00A32208"/>
    <w:rsid w:val="00A346A9"/>
    <w:rsid w:val="00A35FE4"/>
    <w:rsid w:val="00A36D56"/>
    <w:rsid w:val="00A41BA8"/>
    <w:rsid w:val="00A44BD8"/>
    <w:rsid w:val="00A465AB"/>
    <w:rsid w:val="00A46ACB"/>
    <w:rsid w:val="00A475E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D72CA"/>
    <w:rsid w:val="00AE181A"/>
    <w:rsid w:val="00AE195F"/>
    <w:rsid w:val="00AE2185"/>
    <w:rsid w:val="00AE36B9"/>
    <w:rsid w:val="00AE48FF"/>
    <w:rsid w:val="00AE5177"/>
    <w:rsid w:val="00AF0402"/>
    <w:rsid w:val="00AF1FB3"/>
    <w:rsid w:val="00AF3501"/>
    <w:rsid w:val="00AF5457"/>
    <w:rsid w:val="00AF6372"/>
    <w:rsid w:val="00B11958"/>
    <w:rsid w:val="00B135B2"/>
    <w:rsid w:val="00B14605"/>
    <w:rsid w:val="00B15595"/>
    <w:rsid w:val="00B16CD3"/>
    <w:rsid w:val="00B1723A"/>
    <w:rsid w:val="00B174ED"/>
    <w:rsid w:val="00B17EF6"/>
    <w:rsid w:val="00B200A9"/>
    <w:rsid w:val="00B228F8"/>
    <w:rsid w:val="00B25883"/>
    <w:rsid w:val="00B31B44"/>
    <w:rsid w:val="00B32F08"/>
    <w:rsid w:val="00B3544C"/>
    <w:rsid w:val="00B429D7"/>
    <w:rsid w:val="00B43D42"/>
    <w:rsid w:val="00B45CFC"/>
    <w:rsid w:val="00B659AB"/>
    <w:rsid w:val="00B752CD"/>
    <w:rsid w:val="00B774B1"/>
    <w:rsid w:val="00B8190D"/>
    <w:rsid w:val="00B83E30"/>
    <w:rsid w:val="00B90A32"/>
    <w:rsid w:val="00B9148F"/>
    <w:rsid w:val="00B9317B"/>
    <w:rsid w:val="00B9584F"/>
    <w:rsid w:val="00B95CEF"/>
    <w:rsid w:val="00B96D3E"/>
    <w:rsid w:val="00BA16FA"/>
    <w:rsid w:val="00BA1BAC"/>
    <w:rsid w:val="00BA4C13"/>
    <w:rsid w:val="00BA704C"/>
    <w:rsid w:val="00BA7709"/>
    <w:rsid w:val="00BB3E60"/>
    <w:rsid w:val="00BB4F15"/>
    <w:rsid w:val="00BB71C3"/>
    <w:rsid w:val="00BB7FBF"/>
    <w:rsid w:val="00BC1C25"/>
    <w:rsid w:val="00BC375B"/>
    <w:rsid w:val="00BC5A70"/>
    <w:rsid w:val="00BC6D72"/>
    <w:rsid w:val="00BC74A3"/>
    <w:rsid w:val="00BD0247"/>
    <w:rsid w:val="00BD0E27"/>
    <w:rsid w:val="00BD173C"/>
    <w:rsid w:val="00BD1C9A"/>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354F"/>
    <w:rsid w:val="00C26BC7"/>
    <w:rsid w:val="00C270D0"/>
    <w:rsid w:val="00C34E99"/>
    <w:rsid w:val="00C41AFA"/>
    <w:rsid w:val="00C45663"/>
    <w:rsid w:val="00C50D1E"/>
    <w:rsid w:val="00C57756"/>
    <w:rsid w:val="00C64674"/>
    <w:rsid w:val="00C6630C"/>
    <w:rsid w:val="00C752DF"/>
    <w:rsid w:val="00C76DCD"/>
    <w:rsid w:val="00C83435"/>
    <w:rsid w:val="00C90B17"/>
    <w:rsid w:val="00C94535"/>
    <w:rsid w:val="00C96DE5"/>
    <w:rsid w:val="00CA283F"/>
    <w:rsid w:val="00CA29A9"/>
    <w:rsid w:val="00CA56DD"/>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3D17"/>
    <w:rsid w:val="00D10325"/>
    <w:rsid w:val="00D162DD"/>
    <w:rsid w:val="00D17F45"/>
    <w:rsid w:val="00D27FCE"/>
    <w:rsid w:val="00D3303F"/>
    <w:rsid w:val="00D37A43"/>
    <w:rsid w:val="00D447BC"/>
    <w:rsid w:val="00D52B1F"/>
    <w:rsid w:val="00D55AA5"/>
    <w:rsid w:val="00D57D62"/>
    <w:rsid w:val="00D61B16"/>
    <w:rsid w:val="00D657EC"/>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A7FB1"/>
    <w:rsid w:val="00DB0B20"/>
    <w:rsid w:val="00DB561F"/>
    <w:rsid w:val="00DB766D"/>
    <w:rsid w:val="00DC3964"/>
    <w:rsid w:val="00DC6A77"/>
    <w:rsid w:val="00DD0BC2"/>
    <w:rsid w:val="00DD7A1C"/>
    <w:rsid w:val="00DE39B0"/>
    <w:rsid w:val="00DF3AFA"/>
    <w:rsid w:val="00DF58A5"/>
    <w:rsid w:val="00DF72A9"/>
    <w:rsid w:val="00E0010A"/>
    <w:rsid w:val="00E1220D"/>
    <w:rsid w:val="00E1722C"/>
    <w:rsid w:val="00E26071"/>
    <w:rsid w:val="00E2629B"/>
    <w:rsid w:val="00E32F3F"/>
    <w:rsid w:val="00E3506B"/>
    <w:rsid w:val="00E4336C"/>
    <w:rsid w:val="00E4597C"/>
    <w:rsid w:val="00E45E70"/>
    <w:rsid w:val="00E532AD"/>
    <w:rsid w:val="00E56D72"/>
    <w:rsid w:val="00E63688"/>
    <w:rsid w:val="00E6500B"/>
    <w:rsid w:val="00E67C27"/>
    <w:rsid w:val="00E731CD"/>
    <w:rsid w:val="00E74D8F"/>
    <w:rsid w:val="00E74EEB"/>
    <w:rsid w:val="00E752B4"/>
    <w:rsid w:val="00E80F87"/>
    <w:rsid w:val="00E945C2"/>
    <w:rsid w:val="00EA02EC"/>
    <w:rsid w:val="00EA173C"/>
    <w:rsid w:val="00EA4A93"/>
    <w:rsid w:val="00EA61BA"/>
    <w:rsid w:val="00EA7C8E"/>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135A"/>
    <w:rsid w:val="00F44F5C"/>
    <w:rsid w:val="00F450B4"/>
    <w:rsid w:val="00F454AB"/>
    <w:rsid w:val="00F50024"/>
    <w:rsid w:val="00F54C04"/>
    <w:rsid w:val="00F54E41"/>
    <w:rsid w:val="00F568E4"/>
    <w:rsid w:val="00F631F7"/>
    <w:rsid w:val="00F7304C"/>
    <w:rsid w:val="00F91692"/>
    <w:rsid w:val="00F937AA"/>
    <w:rsid w:val="00F95A9D"/>
    <w:rsid w:val="00FA0C83"/>
    <w:rsid w:val="00FA5420"/>
    <w:rsid w:val="00FB0AF6"/>
    <w:rsid w:val="00FD6687"/>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svetlan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96867-093B-4260-89D4-7ABE0B1E7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2190</Words>
  <Characters>12924</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2019-01-03T12:44:00Z</dcterms:created>
  <dcterms:modified xsi:type="dcterms:W3CDTF">2021-03-23T15:30:00Z</dcterms:modified>
</cp:coreProperties>
</file>